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AD6" w:rsidRDefault="00310AD6" w:rsidP="00621C41">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III</w:t>
        </w:r>
      </w:ins>
    </w:p>
    <w:p w:rsidR="00621C41" w:rsidRPr="001E51B1" w:rsidRDefault="00621C41" w:rsidP="00621C41">
      <w:pPr>
        <w:rPr>
          <w:rFonts w:ascii="Times New Roman" w:eastAsia="Times New Roman" w:hAnsi="Times New Roman" w:cs="Times New Roman"/>
          <w:b/>
          <w:bCs/>
          <w:sz w:val="20"/>
          <w:szCs w:val="20"/>
          <w:lang w:eastAsia="en-GB"/>
        </w:rPr>
      </w:pPr>
      <w:r w:rsidRPr="001E51B1">
        <w:rPr>
          <w:rFonts w:ascii="Times New Roman" w:eastAsia="Times New Roman" w:hAnsi="Times New Roman" w:cs="Times New Roman"/>
          <w:b/>
          <w:bCs/>
          <w:sz w:val="20"/>
          <w:szCs w:val="20"/>
          <w:lang w:eastAsia="en-GB"/>
        </w:rPr>
        <w:t>S.36.03. - IGT - Internal Reinsurance</w:t>
      </w:r>
      <w:r w:rsidR="002A38BE">
        <w:rPr>
          <w:rFonts w:ascii="Times New Roman" w:eastAsia="Times New Roman" w:hAnsi="Times New Roman" w:cs="Times New Roman"/>
          <w:b/>
          <w:bCs/>
          <w:sz w:val="20"/>
          <w:szCs w:val="20"/>
          <w:lang w:eastAsia="en-GB"/>
        </w:rPr>
        <w:t xml:space="preserve"> (old IGT3)</w:t>
      </w:r>
    </w:p>
    <w:p w:rsidR="002A38BE" w:rsidRPr="008B28ED" w:rsidRDefault="002A38BE" w:rsidP="001E51B1">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1E51B1">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6F2D90" w:rsidRPr="006F2D90" w:rsidRDefault="006F2D90">
      <w:pPr>
        <w:spacing w:after="0"/>
        <w:jc w:val="both"/>
        <w:rPr>
          <w:ins w:id="2" w:author="Author"/>
          <w:rFonts w:ascii="Times New Roman" w:hAnsi="Times New Roman" w:cs="Times New Roman"/>
          <w:sz w:val="20"/>
          <w:szCs w:val="20"/>
        </w:rPr>
        <w:pPrChange w:id="3" w:author="Author">
          <w:pPr>
            <w:jc w:val="both"/>
          </w:pPr>
        </w:pPrChange>
      </w:pPr>
      <w:ins w:id="4" w:author="Author">
        <w:r w:rsidRPr="006F2D90">
          <w:rPr>
            <w:rFonts w:ascii="Times New Roman" w:hAnsi="Times New Roman" w:cs="Times New Roman"/>
            <w:sz w:val="20"/>
            <w:szCs w:val="20"/>
          </w:rPr>
          <w:t>The purpose of this template is to collect information on all IGTs (significant, very significant and transactions required to be reported in all circumstances) related to internal reinsurance within the group</w:t>
        </w:r>
        <w:r w:rsidR="00F64D12" w:rsidRPr="00F64D12">
          <w:rPr>
            <w:rFonts w:ascii="Times New Roman" w:hAnsi="Times New Roman" w:cs="Times New Roman"/>
            <w:sz w:val="20"/>
            <w:szCs w:val="20"/>
          </w:rPr>
          <w:t xml:space="preserve"> </w:t>
        </w:r>
        <w:r w:rsidR="00F64D12" w:rsidRPr="00A51963">
          <w:rPr>
            <w:rFonts w:ascii="Times New Roman" w:hAnsi="Times New Roman" w:cs="Times New Roman"/>
            <w:sz w:val="20"/>
            <w:szCs w:val="20"/>
          </w:rPr>
          <w:t>according to article 213 (2) (a)</w:t>
        </w:r>
        <w:r w:rsidR="00F64D12">
          <w:rPr>
            <w:rFonts w:ascii="Times New Roman" w:hAnsi="Times New Roman" w:cs="Times New Roman"/>
            <w:sz w:val="20"/>
            <w:szCs w:val="20"/>
          </w:rPr>
          <w:t xml:space="preserve"> </w:t>
        </w:r>
        <w:del w:id="5" w:author="Author">
          <w:r w:rsidR="00F64D12" w:rsidRPr="00A51963" w:rsidDel="00310AD6">
            <w:rPr>
              <w:rFonts w:ascii="Times New Roman" w:hAnsi="Times New Roman" w:cs="Times New Roman"/>
              <w:sz w:val="20"/>
              <w:szCs w:val="20"/>
            </w:rPr>
            <w:delText>–</w:delText>
          </w:r>
        </w:del>
        <w:r w:rsidR="00310AD6">
          <w:rPr>
            <w:rFonts w:ascii="Times New Roman" w:hAnsi="Times New Roman" w:cs="Times New Roman"/>
            <w:sz w:val="20"/>
            <w:szCs w:val="20"/>
          </w:rPr>
          <w:t>to</w:t>
        </w:r>
        <w:r w:rsidR="00F64D12">
          <w:rPr>
            <w:rFonts w:ascii="Times New Roman" w:hAnsi="Times New Roman" w:cs="Times New Roman"/>
            <w:sz w:val="20"/>
            <w:szCs w:val="20"/>
          </w:rPr>
          <w:t xml:space="preserve"> </w:t>
        </w:r>
        <w:r w:rsidR="00F64D12" w:rsidRPr="00A51963">
          <w:rPr>
            <w:rFonts w:ascii="Times New Roman" w:hAnsi="Times New Roman" w:cs="Times New Roman"/>
            <w:sz w:val="20"/>
            <w:szCs w:val="20"/>
          </w:rPr>
          <w:t>(c) of Directive 2009/138/EC</w:t>
        </w:r>
        <w:r w:rsidRPr="006F2D90">
          <w:rPr>
            <w:rFonts w:ascii="Times New Roman" w:hAnsi="Times New Roman" w:cs="Times New Roman"/>
            <w:sz w:val="20"/>
            <w:szCs w:val="20"/>
          </w:rPr>
          <w:t xml:space="preserve">. These include, but not limited to: </w:t>
        </w:r>
      </w:ins>
    </w:p>
    <w:p w:rsidR="006F2D90" w:rsidRPr="006F2D90" w:rsidRDefault="006F2D90">
      <w:pPr>
        <w:pStyle w:val="ListParagraph"/>
        <w:numPr>
          <w:ilvl w:val="0"/>
          <w:numId w:val="7"/>
        </w:numPr>
        <w:suppressAutoHyphens/>
        <w:snapToGrid w:val="0"/>
        <w:spacing w:after="0" w:line="240" w:lineRule="auto"/>
        <w:jc w:val="both"/>
        <w:rPr>
          <w:ins w:id="6" w:author="Author"/>
          <w:rFonts w:ascii="Times New Roman" w:hAnsi="Times New Roman" w:cs="Times New Roman"/>
          <w:sz w:val="20"/>
          <w:szCs w:val="20"/>
        </w:rPr>
        <w:pPrChange w:id="7" w:author="Author">
          <w:pPr>
            <w:jc w:val="both"/>
          </w:pPr>
        </w:pPrChange>
      </w:pPr>
      <w:ins w:id="8" w:author="Author">
        <w:r w:rsidRPr="006F2D90">
          <w:rPr>
            <w:rFonts w:ascii="Times New Roman" w:hAnsi="Times New Roman" w:cs="Times New Roman"/>
            <w:sz w:val="20"/>
            <w:szCs w:val="20"/>
          </w:rPr>
          <w:t>reinsurance treaties between related undertakings of a group;</w:t>
        </w:r>
      </w:ins>
    </w:p>
    <w:p w:rsidR="006F2D90" w:rsidRPr="006F2D90" w:rsidRDefault="006F2D90">
      <w:pPr>
        <w:pStyle w:val="ListParagraph"/>
        <w:numPr>
          <w:ilvl w:val="0"/>
          <w:numId w:val="7"/>
        </w:numPr>
        <w:suppressAutoHyphens/>
        <w:snapToGrid w:val="0"/>
        <w:spacing w:after="0" w:line="240" w:lineRule="auto"/>
        <w:jc w:val="both"/>
        <w:rPr>
          <w:ins w:id="9" w:author="Author"/>
          <w:rFonts w:ascii="Times New Roman" w:hAnsi="Times New Roman" w:cs="Times New Roman"/>
          <w:sz w:val="20"/>
          <w:szCs w:val="20"/>
        </w:rPr>
        <w:pPrChange w:id="10" w:author="Author">
          <w:pPr>
            <w:jc w:val="both"/>
          </w:pPr>
        </w:pPrChange>
      </w:pPr>
      <w:ins w:id="11" w:author="Author">
        <w:r w:rsidRPr="006F2D90">
          <w:rPr>
            <w:rFonts w:ascii="Times New Roman" w:hAnsi="Times New Roman" w:cs="Times New Roman"/>
            <w:sz w:val="20"/>
            <w:szCs w:val="20"/>
          </w:rPr>
          <w:t xml:space="preserve">facultative reinsurance between related undertakings of a group; and </w:t>
        </w:r>
      </w:ins>
    </w:p>
    <w:p w:rsidR="00055BEA" w:rsidRPr="00F036ED" w:rsidDel="006F2D90" w:rsidRDefault="006F2D90">
      <w:pPr>
        <w:pStyle w:val="ListParagraph"/>
        <w:numPr>
          <w:ilvl w:val="0"/>
          <w:numId w:val="7"/>
        </w:numPr>
        <w:suppressAutoHyphens/>
        <w:snapToGrid w:val="0"/>
        <w:spacing w:after="0" w:line="240" w:lineRule="auto"/>
        <w:jc w:val="both"/>
        <w:rPr>
          <w:del w:id="12" w:author="Author"/>
          <w:rFonts w:ascii="Times New Roman" w:hAnsi="Times New Roman" w:cs="Times New Roman"/>
          <w:sz w:val="20"/>
          <w:szCs w:val="20"/>
          <w:rPrChange w:id="13" w:author="Author">
            <w:rPr>
              <w:del w:id="14" w:author="Author"/>
              <w:rFonts w:ascii="Times New Roman" w:hAnsi="Times New Roman" w:cs="Times New Roman"/>
              <w:color w:val="000000"/>
              <w:sz w:val="20"/>
              <w:szCs w:val="20"/>
            </w:rPr>
          </w:rPrChange>
        </w:rPr>
        <w:pPrChange w:id="15" w:author="Author">
          <w:pPr>
            <w:snapToGrid w:val="0"/>
            <w:spacing w:after="0" w:line="240" w:lineRule="auto"/>
            <w:jc w:val="both"/>
          </w:pPr>
        </w:pPrChange>
      </w:pPr>
      <w:proofErr w:type="gramStart"/>
      <w:ins w:id="16" w:author="Author">
        <w:r>
          <w:rPr>
            <w:rFonts w:ascii="Times New Roman" w:hAnsi="Times New Roman" w:cs="Times New Roman"/>
            <w:sz w:val="20"/>
            <w:szCs w:val="20"/>
          </w:rPr>
          <w:t>a</w:t>
        </w:r>
        <w:r w:rsidRPr="006F2D90">
          <w:rPr>
            <w:rFonts w:ascii="Times New Roman" w:hAnsi="Times New Roman" w:cs="Times New Roman"/>
            <w:sz w:val="20"/>
            <w:szCs w:val="20"/>
          </w:rPr>
          <w:t>ny</w:t>
        </w:r>
        <w:proofErr w:type="gramEnd"/>
        <w:r w:rsidRPr="006F2D90">
          <w:rPr>
            <w:rFonts w:ascii="Times New Roman" w:hAnsi="Times New Roman" w:cs="Times New Roman"/>
            <w:sz w:val="20"/>
            <w:szCs w:val="20"/>
          </w:rPr>
          <w:t xml:space="preserve"> other transaction that results in transferring underwriting risk (insurance risk) between related undertakings of a group.</w:t>
        </w:r>
      </w:ins>
      <w:del w:id="17" w:author="Author">
        <w:r w:rsidR="00055BEA" w:rsidRPr="00D71D84" w:rsidDel="006F2D90">
          <w:rPr>
            <w:rFonts w:ascii="Times New Roman" w:hAnsi="Times New Roman" w:cs="Times New Roman"/>
            <w:sz w:val="20"/>
            <w:szCs w:val="20"/>
          </w:rPr>
          <w:delText xml:space="preserve">The purpose of this template is to collect information on all (significant, very significant and transactions required to be reported in all circumstances) IGTs related to equity, debt, reciprocal financing and asset transfers related transactions within a group. These include, but are not limited to: </w:delText>
        </w:r>
      </w:del>
    </w:p>
    <w:p w:rsidR="00055BEA" w:rsidRPr="00F036ED" w:rsidDel="006F2D90" w:rsidRDefault="00055BEA">
      <w:pPr>
        <w:pStyle w:val="ListParagraph"/>
        <w:numPr>
          <w:ilvl w:val="0"/>
          <w:numId w:val="7"/>
        </w:numPr>
        <w:suppressAutoHyphens/>
        <w:snapToGrid w:val="0"/>
        <w:spacing w:after="0" w:line="240" w:lineRule="auto"/>
        <w:jc w:val="both"/>
        <w:rPr>
          <w:del w:id="18" w:author="Author"/>
          <w:rFonts w:ascii="Times New Roman" w:hAnsi="Times New Roman" w:cs="Times New Roman"/>
          <w:sz w:val="20"/>
          <w:szCs w:val="20"/>
          <w:rPrChange w:id="19" w:author="Author">
            <w:rPr>
              <w:del w:id="20" w:author="Author"/>
              <w:rFonts w:ascii="Times New Roman" w:hAnsi="Times New Roman" w:cs="Times New Roman"/>
              <w:color w:val="000000"/>
              <w:sz w:val="20"/>
              <w:szCs w:val="20"/>
            </w:rPr>
          </w:rPrChange>
        </w:rPr>
        <w:pPrChange w:id="21" w:author="Author">
          <w:pPr>
            <w:numPr>
              <w:numId w:val="4"/>
            </w:numPr>
            <w:tabs>
              <w:tab w:val="left" w:pos="459"/>
              <w:tab w:val="num" w:pos="1774"/>
            </w:tabs>
            <w:suppressAutoHyphens/>
            <w:snapToGrid w:val="0"/>
            <w:spacing w:after="0" w:line="240" w:lineRule="auto"/>
            <w:ind w:left="459" w:hanging="284"/>
            <w:jc w:val="both"/>
          </w:pPr>
        </w:pPrChange>
      </w:pPr>
      <w:del w:id="22" w:author="Author">
        <w:r w:rsidRPr="00F036ED" w:rsidDel="006F2D90">
          <w:rPr>
            <w:rFonts w:ascii="Times New Roman" w:hAnsi="Times New Roman" w:cs="Times New Roman"/>
            <w:sz w:val="20"/>
            <w:szCs w:val="20"/>
            <w:rPrChange w:id="23" w:author="Author">
              <w:rPr>
                <w:rFonts w:ascii="Times New Roman" w:hAnsi="Times New Roman" w:cs="Times New Roman"/>
                <w:color w:val="000000"/>
                <w:sz w:val="20"/>
                <w:szCs w:val="20"/>
              </w:rPr>
            </w:rPrChange>
          </w:rPr>
          <w:delText>equity and other capital items including participations in related entities and transfer shares of related entities of the group;</w:delText>
        </w:r>
      </w:del>
    </w:p>
    <w:p w:rsidR="00055BEA" w:rsidRPr="00F036ED" w:rsidDel="006F2D90" w:rsidRDefault="00055BEA">
      <w:pPr>
        <w:pStyle w:val="ListParagraph"/>
        <w:numPr>
          <w:ilvl w:val="0"/>
          <w:numId w:val="7"/>
        </w:numPr>
        <w:suppressAutoHyphens/>
        <w:snapToGrid w:val="0"/>
        <w:spacing w:after="0" w:line="240" w:lineRule="auto"/>
        <w:jc w:val="both"/>
        <w:rPr>
          <w:del w:id="24" w:author="Author"/>
          <w:rFonts w:ascii="Times New Roman" w:hAnsi="Times New Roman" w:cs="Times New Roman"/>
          <w:sz w:val="20"/>
          <w:szCs w:val="20"/>
          <w:rPrChange w:id="25" w:author="Author">
            <w:rPr>
              <w:del w:id="26" w:author="Author"/>
              <w:rFonts w:ascii="Times New Roman" w:hAnsi="Times New Roman" w:cs="Times New Roman"/>
              <w:color w:val="000000"/>
              <w:sz w:val="20"/>
              <w:szCs w:val="20"/>
            </w:rPr>
          </w:rPrChange>
        </w:rPr>
        <w:pPrChange w:id="27" w:author="Author">
          <w:pPr>
            <w:numPr>
              <w:numId w:val="4"/>
            </w:numPr>
            <w:tabs>
              <w:tab w:val="left" w:pos="459"/>
              <w:tab w:val="num" w:pos="1774"/>
            </w:tabs>
            <w:suppressAutoHyphens/>
            <w:snapToGrid w:val="0"/>
            <w:spacing w:after="0" w:line="240" w:lineRule="auto"/>
            <w:ind w:left="459" w:hanging="284"/>
            <w:jc w:val="both"/>
          </w:pPr>
        </w:pPrChange>
      </w:pPr>
      <w:del w:id="28" w:author="Author">
        <w:r w:rsidRPr="00F036ED" w:rsidDel="006F2D90">
          <w:rPr>
            <w:rFonts w:ascii="Times New Roman" w:hAnsi="Times New Roman" w:cs="Times New Roman"/>
            <w:sz w:val="20"/>
            <w:szCs w:val="20"/>
            <w:rPrChange w:id="29" w:author="Author">
              <w:rPr>
                <w:rFonts w:ascii="Times New Roman" w:hAnsi="Times New Roman" w:cs="Times New Roman"/>
                <w:color w:val="000000"/>
                <w:sz w:val="20"/>
                <w:szCs w:val="20"/>
              </w:rPr>
            </w:rPrChange>
          </w:rPr>
          <w:delText xml:space="preserve">debt including bonds, loans, collateralised debt, and other transactions of similar nature e.g. with periodic pre-determined interest or coupon or premium payments for a pre-determined period of time.  </w:delText>
        </w:r>
      </w:del>
    </w:p>
    <w:p w:rsidR="00055BEA" w:rsidRPr="00F036ED" w:rsidRDefault="00055BEA">
      <w:pPr>
        <w:pStyle w:val="ListParagraph"/>
        <w:numPr>
          <w:ilvl w:val="0"/>
          <w:numId w:val="7"/>
        </w:numPr>
        <w:suppressAutoHyphens/>
        <w:snapToGrid w:val="0"/>
        <w:spacing w:after="0" w:line="240" w:lineRule="auto"/>
        <w:jc w:val="both"/>
        <w:rPr>
          <w:rFonts w:ascii="Times New Roman" w:hAnsi="Times New Roman" w:cs="Times New Roman"/>
          <w:sz w:val="20"/>
          <w:szCs w:val="20"/>
          <w:rPrChange w:id="30" w:author="Author">
            <w:rPr>
              <w:rFonts w:ascii="Times New Roman" w:hAnsi="Times New Roman" w:cs="Times New Roman"/>
              <w:color w:val="000000"/>
              <w:sz w:val="20"/>
              <w:szCs w:val="20"/>
            </w:rPr>
          </w:rPrChange>
        </w:rPr>
        <w:pPrChange w:id="31" w:author="Author">
          <w:pPr>
            <w:numPr>
              <w:numId w:val="4"/>
            </w:numPr>
            <w:tabs>
              <w:tab w:val="left" w:pos="459"/>
              <w:tab w:val="num" w:pos="1774"/>
            </w:tabs>
            <w:suppressAutoHyphens/>
            <w:snapToGrid w:val="0"/>
            <w:spacing w:after="0" w:line="240" w:lineRule="auto"/>
            <w:ind w:left="459" w:hanging="284"/>
            <w:jc w:val="both"/>
          </w:pPr>
        </w:pPrChange>
      </w:pPr>
      <w:del w:id="32" w:author="Author">
        <w:r w:rsidRPr="00F036ED" w:rsidDel="006F2D90">
          <w:rPr>
            <w:rFonts w:ascii="Times New Roman" w:hAnsi="Times New Roman" w:cs="Times New Roman"/>
            <w:sz w:val="20"/>
            <w:szCs w:val="20"/>
            <w:rPrChange w:id="33" w:author="Author">
              <w:rPr>
                <w:rFonts w:ascii="Times New Roman" w:hAnsi="Times New Roman" w:cs="Times New Roman"/>
                <w:color w:val="000000"/>
                <w:sz w:val="20"/>
                <w:szCs w:val="20"/>
              </w:rPr>
            </w:rPrChange>
          </w:rPr>
          <w:delText>other asset transfer such as transfer of properties and transfer of shares of other companies unrelated (i.e. outside) to the group</w:delText>
        </w:r>
      </w:del>
      <w:r w:rsidRPr="00F036ED">
        <w:rPr>
          <w:rFonts w:ascii="Times New Roman" w:hAnsi="Times New Roman" w:cs="Times New Roman"/>
          <w:sz w:val="20"/>
          <w:szCs w:val="20"/>
          <w:rPrChange w:id="34" w:author="Author">
            <w:rPr>
              <w:rFonts w:ascii="Times New Roman" w:hAnsi="Times New Roman" w:cs="Times New Roman"/>
              <w:color w:val="000000"/>
              <w:sz w:val="20"/>
              <w:szCs w:val="20"/>
            </w:rPr>
          </w:rPrChange>
        </w:rPr>
        <w:t>.</w:t>
      </w:r>
    </w:p>
    <w:p w:rsidR="00055BEA" w:rsidRPr="00D71D84" w:rsidDel="00310AD6" w:rsidRDefault="00055BEA" w:rsidP="001E51B1">
      <w:pPr>
        <w:tabs>
          <w:tab w:val="left" w:pos="459"/>
        </w:tabs>
        <w:snapToGrid w:val="0"/>
        <w:spacing w:after="0" w:line="240" w:lineRule="auto"/>
        <w:ind w:left="175"/>
        <w:jc w:val="both"/>
        <w:rPr>
          <w:del w:id="35" w:author="Author"/>
          <w:rFonts w:ascii="Times New Roman" w:hAnsi="Times New Roman" w:cs="Times New Roman"/>
          <w:color w:val="000000"/>
          <w:sz w:val="20"/>
          <w:szCs w:val="20"/>
        </w:rPr>
      </w:pPr>
    </w:p>
    <w:p w:rsidR="00055BEA" w:rsidRPr="008C309E" w:rsidDel="00F71EF4" w:rsidRDefault="00055BEA" w:rsidP="001E51B1">
      <w:pPr>
        <w:suppressAutoHyphens/>
        <w:snapToGrid w:val="0"/>
        <w:spacing w:after="0" w:line="240" w:lineRule="auto"/>
        <w:ind w:left="28" w:firstLine="5"/>
        <w:jc w:val="both"/>
        <w:rPr>
          <w:del w:id="36" w:author="Author"/>
          <w:rFonts w:ascii="Times New Roman" w:hAnsi="Times New Roman" w:cs="Times New Roman"/>
          <w:sz w:val="20"/>
          <w:szCs w:val="20"/>
        </w:rPr>
      </w:pPr>
      <w:del w:id="37" w:author="Author">
        <w:r w:rsidDel="00F71EF4">
          <w:rPr>
            <w:rFonts w:ascii="Times New Roman" w:hAnsi="Times New Roman" w:cs="Times New Roman"/>
            <w:sz w:val="20"/>
            <w:szCs w:val="20"/>
          </w:rPr>
          <w:delText>This</w:delText>
        </w:r>
        <w:r w:rsidRPr="008C309E" w:rsidDel="00F71EF4">
          <w:rPr>
            <w:rFonts w:ascii="Times New Roman" w:hAnsi="Times New Roman" w:cs="Times New Roman"/>
            <w:sz w:val="20"/>
            <w:szCs w:val="20"/>
          </w:rPr>
          <w:delText xml:space="preserve"> template </w:delText>
        </w:r>
        <w:r w:rsidDel="00F71EF4">
          <w:rPr>
            <w:rFonts w:ascii="Times New Roman" w:hAnsi="Times New Roman" w:cs="Times New Roman"/>
            <w:sz w:val="20"/>
            <w:szCs w:val="20"/>
          </w:rPr>
          <w:delText>shall</w:delText>
        </w:r>
        <w:r w:rsidRPr="008C309E" w:rsidDel="00F71EF4">
          <w:rPr>
            <w:rFonts w:ascii="Times New Roman" w:hAnsi="Times New Roman" w:cs="Times New Roman"/>
            <w:sz w:val="20"/>
            <w:szCs w:val="20"/>
          </w:rPr>
          <w:delText xml:space="preserve"> report all IGTs between entities in scope of group supervision, irrespective of the choice of calculation method or whether sectoral solvency rules have been used for the purposes of the group solvency calculation. </w:delText>
        </w:r>
      </w:del>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ins w:id="38" w:author="Author">
        <w:r w:rsidR="00F71EF4" w:rsidRPr="00F71EF4">
          <w:rPr>
            <w:rFonts w:ascii="Times New Roman" w:hAnsi="Times New Roman" w:cs="Times New Roman"/>
            <w:sz w:val="20"/>
            <w:szCs w:val="20"/>
          </w:rPr>
          <w:t xml:space="preserve"> </w:t>
        </w:r>
        <w:r w:rsidR="00F71EF4">
          <w:rPr>
            <w:rFonts w:ascii="Times New Roman" w:hAnsi="Times New Roman" w:cs="Times New Roman"/>
            <w:sz w:val="20"/>
            <w:szCs w:val="20"/>
          </w:rPr>
          <w:t xml:space="preserve">the individual undertaking and </w:t>
        </w:r>
        <w:r w:rsidR="00F71EF4" w:rsidRPr="004F5F73">
          <w:rPr>
            <w:rFonts w:ascii="Times New Roman" w:hAnsi="Times New Roman" w:cs="Times New Roman"/>
            <w:sz w:val="20"/>
            <w:szCs w:val="20"/>
          </w:rPr>
          <w:t>the mixed-activity insurance holding company and its related undertakings</w:t>
        </w:r>
        <w:r w:rsidR="00F71EF4">
          <w:rPr>
            <w:rFonts w:ascii="Times New Roman" w:hAnsi="Times New Roman" w:cs="Times New Roman"/>
            <w:sz w:val="20"/>
            <w:szCs w:val="20"/>
          </w:rPr>
          <w:t>.</w:t>
        </w:r>
      </w:ins>
      <w:del w:id="39" w:author="Author">
        <w:r w:rsidRPr="008C309E" w:rsidDel="00F71EF4">
          <w:rPr>
            <w:rFonts w:ascii="Times New Roman" w:hAnsi="Times New Roman" w:cs="Times New Roman"/>
            <w:sz w:val="20"/>
            <w:szCs w:val="20"/>
          </w:rPr>
          <w:delText>:</w:delText>
        </w:r>
      </w:del>
    </w:p>
    <w:p w:rsidR="00055BEA" w:rsidRPr="008C309E" w:rsidDel="00F71EF4" w:rsidRDefault="00055BEA" w:rsidP="001E51B1">
      <w:pPr>
        <w:pStyle w:val="ListParagraph"/>
        <w:numPr>
          <w:ilvl w:val="0"/>
          <w:numId w:val="7"/>
        </w:numPr>
        <w:suppressAutoHyphens/>
        <w:snapToGrid w:val="0"/>
        <w:spacing w:after="0" w:line="240" w:lineRule="auto"/>
        <w:jc w:val="both"/>
        <w:rPr>
          <w:del w:id="40" w:author="Author"/>
          <w:rFonts w:ascii="Times New Roman" w:hAnsi="Times New Roman" w:cs="Times New Roman"/>
          <w:sz w:val="20"/>
          <w:szCs w:val="20"/>
        </w:rPr>
      </w:pPr>
      <w:del w:id="41" w:author="Author">
        <w:r w:rsidRPr="008C309E" w:rsidDel="00F71EF4">
          <w:rPr>
            <w:rFonts w:ascii="Times New Roman" w:hAnsi="Times New Roman" w:cs="Times New Roman"/>
            <w:sz w:val="20"/>
            <w:szCs w:val="20"/>
          </w:rPr>
          <w:delText xml:space="preserve">related undertakings included in the group solvency calculation through method 1. </w:delText>
        </w:r>
      </w:del>
    </w:p>
    <w:p w:rsidR="00055BEA" w:rsidRPr="008C309E" w:rsidDel="00F71EF4" w:rsidRDefault="00055BEA" w:rsidP="001E51B1">
      <w:pPr>
        <w:pStyle w:val="ListParagraph"/>
        <w:numPr>
          <w:ilvl w:val="0"/>
          <w:numId w:val="7"/>
        </w:numPr>
        <w:suppressAutoHyphens/>
        <w:snapToGrid w:val="0"/>
        <w:spacing w:after="0" w:line="240" w:lineRule="auto"/>
        <w:jc w:val="both"/>
        <w:rPr>
          <w:del w:id="42" w:author="Author"/>
          <w:rFonts w:ascii="Times New Roman" w:hAnsi="Times New Roman" w:cs="Times New Roman"/>
          <w:sz w:val="20"/>
          <w:szCs w:val="20"/>
        </w:rPr>
      </w:pPr>
      <w:del w:id="43" w:author="Author">
        <w:r w:rsidRPr="008C309E" w:rsidDel="00F71EF4">
          <w:rPr>
            <w:rFonts w:ascii="Times New Roman" w:hAnsi="Times New Roman" w:cs="Times New Roman"/>
            <w:sz w:val="20"/>
            <w:szCs w:val="20"/>
          </w:rPr>
          <w:delText xml:space="preserve">related undertakings included in the group solvency calculation through method 2. </w:delText>
        </w:r>
      </w:del>
    </w:p>
    <w:p w:rsidR="00055BEA" w:rsidRPr="008C309E" w:rsidDel="00F71EF4" w:rsidRDefault="00055BEA" w:rsidP="001E51B1">
      <w:pPr>
        <w:pStyle w:val="ListParagraph"/>
        <w:numPr>
          <w:ilvl w:val="0"/>
          <w:numId w:val="7"/>
        </w:numPr>
        <w:suppressAutoHyphens/>
        <w:snapToGrid w:val="0"/>
        <w:spacing w:after="0" w:line="240" w:lineRule="auto"/>
        <w:jc w:val="both"/>
        <w:rPr>
          <w:del w:id="44" w:author="Author"/>
          <w:rFonts w:ascii="Times New Roman" w:hAnsi="Times New Roman" w:cs="Times New Roman"/>
          <w:sz w:val="20"/>
          <w:szCs w:val="20"/>
        </w:rPr>
      </w:pPr>
      <w:del w:id="45" w:author="Author">
        <w:r w:rsidRPr="008C309E" w:rsidDel="00F71EF4">
          <w:rPr>
            <w:rFonts w:ascii="Times New Roman" w:hAnsi="Times New Roman" w:cs="Times New Roman"/>
            <w:sz w:val="20"/>
            <w:szCs w:val="20"/>
          </w:rPr>
          <w:delText>related credit institutions, investment firms and financial institutions.</w:delText>
        </w:r>
      </w:del>
    </w:p>
    <w:p w:rsidR="00055BEA" w:rsidRPr="008C309E" w:rsidDel="00F71EF4" w:rsidRDefault="00055BEA" w:rsidP="001E51B1">
      <w:pPr>
        <w:pStyle w:val="ListParagraph"/>
        <w:numPr>
          <w:ilvl w:val="0"/>
          <w:numId w:val="7"/>
        </w:numPr>
        <w:suppressAutoHyphens/>
        <w:snapToGrid w:val="0"/>
        <w:spacing w:after="0" w:line="240" w:lineRule="auto"/>
        <w:jc w:val="both"/>
        <w:rPr>
          <w:del w:id="46" w:author="Author"/>
          <w:rFonts w:ascii="Times New Roman" w:hAnsi="Times New Roman" w:cs="Times New Roman"/>
          <w:sz w:val="20"/>
          <w:szCs w:val="20"/>
        </w:rPr>
      </w:pPr>
      <w:del w:id="47" w:author="Author">
        <w:r w:rsidRPr="008C309E" w:rsidDel="00F71EF4">
          <w:rPr>
            <w:rFonts w:ascii="Times New Roman" w:hAnsi="Times New Roman" w:cs="Times New Roman"/>
            <w:sz w:val="20"/>
            <w:szCs w:val="20"/>
          </w:rPr>
          <w:delText>Related third country undertakings.</w:delText>
        </w:r>
      </w:del>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in-force at the start of the reporting period.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48" w:author="Author">
        <w:r w:rsidR="003C2699">
          <w:rPr>
            <w:rFonts w:ascii="Times New Roman" w:hAnsi="Times New Roman" w:cs="Times New Roman"/>
            <w:sz w:val="20"/>
            <w:szCs w:val="20"/>
          </w:rPr>
          <w:t xml:space="preserve">individually </w:t>
        </w:r>
      </w:ins>
      <w:r w:rsidRPr="008C309E">
        <w:rPr>
          <w:rFonts w:ascii="Times New Roman" w:hAnsi="Times New Roman" w:cs="Times New Roman"/>
          <w:sz w:val="20"/>
          <w:szCs w:val="20"/>
        </w:rPr>
        <w:t xml:space="preserve">reported where collectively </w:t>
      </w:r>
      <w:del w:id="49" w:author="Author">
        <w:r w:rsidRPr="008C309E" w:rsidDel="003C2699">
          <w:rPr>
            <w:rFonts w:ascii="Times New Roman" w:hAnsi="Times New Roman" w:cs="Times New Roman"/>
            <w:sz w:val="20"/>
            <w:szCs w:val="20"/>
          </w:rPr>
          <w:delText>(i.e. as if the transactions were executed as a single transaction),</w:delText>
        </w:r>
        <w:r w:rsidRPr="008C309E" w:rsidDel="00310AD6">
          <w:rPr>
            <w:rFonts w:ascii="Times New Roman" w:hAnsi="Times New Roman" w:cs="Times New Roman"/>
            <w:sz w:val="20"/>
            <w:szCs w:val="20"/>
          </w:rPr>
          <w:delText xml:space="preserve"> </w:delText>
        </w:r>
      </w:del>
      <w:r w:rsidRPr="008C309E">
        <w:rPr>
          <w:rFonts w:ascii="Times New Roman" w:hAnsi="Times New Roman" w:cs="Times New Roman"/>
          <w:sz w:val="20"/>
          <w:szCs w:val="20"/>
        </w:rPr>
        <w:t xml:space="preserve">they are at or above the corresponding threshold values for significant or very significant IGTs.  </w:t>
      </w: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ins w:id="50" w:author="Author">
        <w:r w:rsidR="001C764C">
          <w:rPr>
            <w:rFonts w:ascii="Times New Roman" w:hAnsi="Times New Roman" w:cs="Times New Roman"/>
            <w:sz w:val="20"/>
            <w:szCs w:val="20"/>
          </w:rPr>
          <w:t xml:space="preserve"> Undertakings shall report as many lines as needed to properly identify the transaction, including if different types of </w:t>
        </w:r>
        <w:r w:rsidR="001C764C" w:rsidRPr="001E51B1">
          <w:rPr>
            <w:rFonts w:ascii="Times New Roman" w:eastAsia="Times New Roman" w:hAnsi="Times New Roman" w:cs="Times New Roman"/>
            <w:color w:val="000000"/>
            <w:sz w:val="20"/>
            <w:szCs w:val="20"/>
            <w:lang w:eastAsia="en-GB"/>
          </w:rPr>
          <w:t>reinsurance contract</w:t>
        </w:r>
        <w:r w:rsidR="001C764C">
          <w:rPr>
            <w:rFonts w:ascii="Times New Roman" w:eastAsia="Times New Roman" w:hAnsi="Times New Roman" w:cs="Times New Roman"/>
            <w:color w:val="000000"/>
            <w:sz w:val="20"/>
            <w:szCs w:val="20"/>
            <w:lang w:eastAsia="en-GB"/>
          </w:rPr>
          <w:t>s</w:t>
        </w:r>
        <w:r w:rsidR="001C764C" w:rsidRPr="001E51B1">
          <w:rPr>
            <w:rFonts w:ascii="Times New Roman" w:eastAsia="Times New Roman" w:hAnsi="Times New Roman" w:cs="Times New Roman"/>
            <w:color w:val="000000"/>
            <w:sz w:val="20"/>
            <w:szCs w:val="20"/>
            <w:lang w:eastAsia="en-GB"/>
          </w:rPr>
          <w:t>/ treat</w:t>
        </w:r>
        <w:r w:rsidR="001C764C">
          <w:rPr>
            <w:rFonts w:ascii="Times New Roman" w:eastAsia="Times New Roman" w:hAnsi="Times New Roman" w:cs="Times New Roman"/>
            <w:color w:val="000000"/>
            <w:sz w:val="20"/>
            <w:szCs w:val="20"/>
            <w:lang w:eastAsia="en-GB"/>
          </w:rPr>
          <w:t>ies are used.</w:t>
        </w:r>
      </w:ins>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lastRenderedPageBreak/>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55BEA" w:rsidRPr="002A38BE" w:rsidTr="001E51B1">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1E51B1">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70DC3"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21C41" w:rsidRPr="001E51B1">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 of int</w:t>
            </w:r>
            <w:del w:id="51" w:author="Author">
              <w:r w:rsidRPr="001E51B1" w:rsidDel="00072347">
                <w:rPr>
                  <w:rFonts w:ascii="Times New Roman" w:eastAsia="Times New Roman" w:hAnsi="Times New Roman" w:cs="Times New Roman"/>
                  <w:color w:val="000000"/>
                  <w:sz w:val="20"/>
                  <w:szCs w:val="20"/>
                  <w:lang w:eastAsia="en-GB"/>
                </w:rPr>
                <w:delText>e</w:delText>
              </w:r>
            </w:del>
            <w:ins w:id="52" w:author="Author">
              <w:del w:id="53" w:author="Author">
                <w:r w:rsidR="00072347" w:rsidDel="00F71EF4">
                  <w:rPr>
                    <w:rFonts w:ascii="Times New Roman" w:eastAsia="Times New Roman" w:hAnsi="Times New Roman" w:cs="Times New Roman"/>
                    <w:color w:val="000000"/>
                    <w:sz w:val="20"/>
                    <w:szCs w:val="20"/>
                    <w:lang w:eastAsia="en-GB"/>
                  </w:rPr>
                  <w:delText>a</w:delText>
                </w:r>
              </w:del>
            </w:ins>
            <w:r w:rsidRPr="001E51B1">
              <w:rPr>
                <w:rFonts w:ascii="Times New Roman" w:eastAsia="Times New Roman" w:hAnsi="Times New Roman" w:cs="Times New Roman"/>
                <w:color w:val="000000"/>
                <w:sz w:val="20"/>
                <w:szCs w:val="20"/>
                <w:lang w:eastAsia="en-GB"/>
              </w:rPr>
              <w:t>r</w:t>
            </w:r>
            <w:ins w:id="54" w:author="Author">
              <w:r w:rsidR="00F71EF4">
                <w:rPr>
                  <w:rFonts w:ascii="Times New Roman" w:eastAsia="Times New Roman" w:hAnsi="Times New Roman" w:cs="Times New Roman"/>
                  <w:color w:val="000000"/>
                  <w:sz w:val="20"/>
                  <w:szCs w:val="20"/>
                  <w:lang w:eastAsia="en-GB"/>
                </w:rPr>
                <w:t>a</w:t>
              </w:r>
            </w:ins>
            <w:r w:rsidRPr="001E51B1">
              <w:rPr>
                <w:rFonts w:ascii="Times New Roman" w:eastAsia="Times New Roman" w:hAnsi="Times New Roman" w:cs="Times New Roman"/>
                <w:color w:val="000000"/>
                <w:sz w:val="20"/>
                <w:szCs w:val="20"/>
                <w:lang w:eastAsia="en-GB"/>
              </w:rPr>
              <w:t>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Default="00621C41" w:rsidP="00621C41">
            <w:pPr>
              <w:spacing w:after="0" w:line="240" w:lineRule="auto"/>
              <w:rPr>
                <w:ins w:id="55" w:author="Autho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Unique internal identification code for each intra</w:t>
            </w:r>
            <w:del w:id="56" w:author="Author">
              <w:r w:rsidRPr="001E51B1" w:rsidDel="00F71EF4">
                <w:rPr>
                  <w:rFonts w:ascii="Times New Roman" w:eastAsia="Times New Roman" w:hAnsi="Times New Roman" w:cs="Times New Roman"/>
                  <w:color w:val="000000"/>
                  <w:sz w:val="20"/>
                  <w:szCs w:val="20"/>
                  <w:lang w:eastAsia="en-GB"/>
                </w:rPr>
                <w:delText>-</w:delText>
              </w:r>
            </w:del>
            <w:r w:rsidRPr="001E51B1">
              <w:rPr>
                <w:rFonts w:ascii="Times New Roman" w:eastAsia="Times New Roman" w:hAnsi="Times New Roman" w:cs="Times New Roman"/>
                <w:color w:val="000000"/>
                <w:sz w:val="20"/>
                <w:szCs w:val="20"/>
                <w:lang w:eastAsia="en-GB"/>
              </w:rPr>
              <w:t>group transaction. Must be consistent over time.</w:t>
            </w:r>
          </w:p>
          <w:p w:rsidR="001C764C" w:rsidRPr="001E51B1" w:rsidRDefault="001C764C" w:rsidP="00621C41">
            <w:pPr>
              <w:spacing w:after="0" w:line="240" w:lineRule="auto"/>
              <w:rPr>
                <w:rFonts w:ascii="Times New Roman" w:eastAsia="Times New Roman" w:hAnsi="Times New Roman" w:cs="Times New Roman"/>
                <w:color w:val="000000"/>
                <w:sz w:val="20"/>
                <w:szCs w:val="20"/>
                <w:lang w:eastAsia="en-GB"/>
              </w:rPr>
            </w:pPr>
          </w:p>
        </w:tc>
      </w:tr>
      <w:tr w:rsidR="00621C41"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00621C41" w:rsidRPr="001E51B1">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Name of</w:t>
            </w:r>
            <w:r w:rsidR="007947AB" w:rsidRPr="001E51B1">
              <w:rPr>
                <w:rFonts w:ascii="Times New Roman" w:eastAsia="Times New Roman" w:hAnsi="Times New Roman" w:cs="Times New Roman"/>
                <w:color w:val="000000"/>
                <w:sz w:val="20"/>
                <w:szCs w:val="20"/>
                <w:lang w:eastAsia="en-GB"/>
              </w:rPr>
              <w:t xml:space="preserve"> cedent </w:t>
            </w:r>
            <w:r w:rsidRPr="001E51B1">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1E51B1" w:rsidDel="009E6398" w:rsidRDefault="00621C41">
            <w:pPr>
              <w:spacing w:after="0" w:line="240" w:lineRule="auto"/>
              <w:rPr>
                <w:del w:id="57" w:author="Autho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1E51B1">
              <w:rPr>
                <w:rFonts w:ascii="Times New Roman" w:eastAsia="Times New Roman" w:hAnsi="Times New Roman" w:cs="Times New Roman"/>
                <w:color w:val="000000"/>
                <w:sz w:val="20"/>
                <w:szCs w:val="20"/>
                <w:lang w:eastAsia="en-GB"/>
              </w:rPr>
              <w:t>another insurer or</w:t>
            </w:r>
            <w:del w:id="58" w:author="Author">
              <w:r w:rsidR="00352929" w:rsidRPr="001E51B1" w:rsidDel="001C764C">
                <w:rPr>
                  <w:rFonts w:ascii="Times New Roman" w:eastAsia="Times New Roman" w:hAnsi="Times New Roman" w:cs="Times New Roman"/>
                  <w:color w:val="000000"/>
                  <w:sz w:val="20"/>
                  <w:szCs w:val="20"/>
                  <w:lang w:eastAsia="en-GB"/>
                </w:rPr>
                <w:delText xml:space="preserve"> </w:delText>
              </w:r>
            </w:del>
            <w:r w:rsidRPr="001E51B1">
              <w:rPr>
                <w:rFonts w:ascii="Times New Roman" w:eastAsia="Times New Roman" w:hAnsi="Times New Roman" w:cs="Times New Roman"/>
                <w:color w:val="000000"/>
                <w:sz w:val="20"/>
                <w:szCs w:val="20"/>
                <w:lang w:eastAsia="en-GB"/>
              </w:rPr>
              <w:t xml:space="preserve"> reinsurer</w:t>
            </w:r>
            <w:r w:rsidR="00352929" w:rsidRPr="001E51B1">
              <w:rPr>
                <w:rFonts w:ascii="Times New Roman" w:eastAsia="Times New Roman" w:hAnsi="Times New Roman" w:cs="Times New Roman"/>
                <w:color w:val="000000"/>
                <w:sz w:val="20"/>
                <w:szCs w:val="20"/>
                <w:lang w:eastAsia="en-GB"/>
              </w:rPr>
              <w:t xml:space="preserve"> within the group</w:t>
            </w:r>
            <w:r w:rsidRPr="001E51B1">
              <w:rPr>
                <w:rFonts w:ascii="Times New Roman" w:eastAsia="Times New Roman" w:hAnsi="Times New Roman" w:cs="Times New Roman"/>
                <w:color w:val="000000"/>
                <w:sz w:val="20"/>
                <w:szCs w:val="20"/>
                <w:lang w:eastAsia="en-GB"/>
              </w:rPr>
              <w:t xml:space="preserve">. </w:t>
            </w:r>
          </w:p>
          <w:p w:rsidR="00621C41" w:rsidRPr="001E51B1" w:rsidRDefault="007947AB">
            <w:pPr>
              <w:spacing w:after="0" w:line="240" w:lineRule="auto"/>
              <w:rPr>
                <w:rFonts w:ascii="Times New Roman" w:eastAsia="Times New Roman" w:hAnsi="Times New Roman" w:cs="Times New Roman"/>
                <w:color w:val="000000"/>
                <w:sz w:val="20"/>
                <w:szCs w:val="20"/>
                <w:lang w:eastAsia="en-GB"/>
              </w:rPr>
            </w:pPr>
            <w:del w:id="59" w:author="Author">
              <w:r w:rsidRPr="001E51B1" w:rsidDel="009E6398">
                <w:rPr>
                  <w:rFonts w:ascii="Times New Roman" w:eastAsia="Times New Roman" w:hAnsi="Times New Roman" w:cs="Times New Roman"/>
                  <w:color w:val="000000"/>
                  <w:sz w:val="20"/>
                  <w:szCs w:val="20"/>
                  <w:lang w:eastAsia="en-GB"/>
                </w:rPr>
                <w:br/>
              </w:r>
            </w:del>
          </w:p>
        </w:tc>
      </w:tr>
      <w:tr w:rsidR="00621C41" w:rsidRPr="002A38BE" w:rsidTr="001E51B1">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621C41" w:rsidRPr="001E51B1">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7947AB" w:rsidRPr="001E51B1">
              <w:rPr>
                <w:rFonts w:ascii="Times New Roman" w:eastAsia="Times New Roman" w:hAnsi="Times New Roman" w:cs="Times New Roman"/>
                <w:color w:val="000000"/>
                <w:sz w:val="20"/>
                <w:szCs w:val="20"/>
                <w:lang w:eastAsia="en-GB"/>
              </w:rPr>
              <w:t>of cedent</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60" w:author="Author">
              <w:r w:rsidRPr="00043189" w:rsidDel="00853C27">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1E51B1">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1E51B1" w:rsidRDefault="00621C41"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1E51B1">
              <w:rPr>
                <w:rFonts w:ascii="Times New Roman" w:eastAsia="Times New Roman" w:hAnsi="Times New Roman" w:cs="Times New Roman"/>
                <w:color w:val="000000"/>
                <w:sz w:val="20"/>
                <w:szCs w:val="20"/>
                <w:lang w:eastAsia="en-GB"/>
              </w:rPr>
              <w:t xml:space="preserve">. </w:t>
            </w:r>
          </w:p>
          <w:p w:rsidR="00621C41" w:rsidRPr="001E51B1" w:rsidRDefault="00782B77"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352929" w:rsidRPr="001E51B1">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61" w:author="Author">
              <w:r w:rsidRPr="00043189" w:rsidDel="00853C27">
                <w:rPr>
                  <w:rFonts w:ascii="Times New Roman" w:hAnsi="Times New Roman" w:cs="Times New Roman"/>
                  <w:sz w:val="20"/>
                  <w:szCs w:val="20"/>
                </w:rPr>
                <w:delText xml:space="preserve"> </w:delText>
              </w:r>
              <w:bookmarkStart w:id="62" w:name="_GoBack"/>
              <w:r w:rsidRPr="00043189" w:rsidDel="00853C27">
                <w:rPr>
                  <w:rFonts w:ascii="Times New Roman" w:hAnsi="Times New Roman" w:cs="Times New Roman"/>
                  <w:sz w:val="20"/>
                  <w:szCs w:val="20"/>
                </w:rPr>
                <w:delText>if e</w:delText>
              </w:r>
              <w:bookmarkEnd w:id="62"/>
              <w:r w:rsidRPr="00043189" w:rsidDel="00853C27">
                <w:rPr>
                  <w:rFonts w:ascii="Times New Roman" w:hAnsi="Times New Roman" w:cs="Times New Roman"/>
                  <w:sz w:val="20"/>
                  <w:szCs w:val="20"/>
                </w:rPr>
                <w:delText>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BC55BA"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1E51B1" w:rsidRDefault="00214695"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d</w:t>
            </w:r>
            <w:r w:rsidR="00621C41" w:rsidRPr="001E51B1">
              <w:rPr>
                <w:rFonts w:ascii="Times New Roman" w:eastAsia="Times New Roman" w:hAnsi="Times New Roman" w:cs="Times New Roman"/>
                <w:color w:val="000000"/>
                <w:sz w:val="20"/>
                <w:szCs w:val="20"/>
                <w:lang w:eastAsia="en-GB"/>
              </w:rPr>
              <w:t>ate of commencement of the specific reinsurance contract/treaty.</w:t>
            </w:r>
            <w:r w:rsidR="00782B77" w:rsidRPr="001E51B1">
              <w:rPr>
                <w:rFonts w:ascii="Times New Roman" w:eastAsia="Times New Roman" w:hAnsi="Times New Roman" w:cs="Times New Roman"/>
                <w:color w:val="000000"/>
                <w:sz w:val="20"/>
                <w:szCs w:val="20"/>
                <w:lang w:eastAsia="en-GB"/>
              </w:rPr>
              <w:t xml:space="preserve"> </w:t>
            </w:r>
          </w:p>
          <w:p w:rsidR="00621C41" w:rsidRPr="001E51B1" w:rsidRDefault="00782B77">
            <w:pPr>
              <w:spacing w:after="0" w:line="240" w:lineRule="auto"/>
              <w:rPr>
                <w:rFonts w:ascii="Times New Roman" w:eastAsia="Times New Roman" w:hAnsi="Times New Roman" w:cs="Times New Roman"/>
                <w:color w:val="000000"/>
                <w:sz w:val="20"/>
                <w:szCs w:val="20"/>
                <w:lang w:eastAsia="en-GB"/>
              </w:rPr>
            </w:pPr>
            <w:del w:id="63" w:author="Author">
              <w:r w:rsidRPr="001E51B1" w:rsidDel="001C764C">
                <w:rPr>
                  <w:rFonts w:ascii="Times New Roman" w:eastAsia="Times New Roman" w:hAnsi="Times New Roman" w:cs="Times New Roman"/>
                  <w:color w:val="000000"/>
                  <w:sz w:val="20"/>
                  <w:szCs w:val="20"/>
                  <w:lang w:eastAsia="en-GB"/>
                </w:rPr>
                <w:delText xml:space="preserve">This </w:delText>
              </w:r>
              <w:r w:rsidR="00B23A54" w:rsidDel="001C764C">
                <w:rPr>
                  <w:rFonts w:ascii="Times New Roman" w:eastAsia="Times New Roman" w:hAnsi="Times New Roman" w:cs="Times New Roman"/>
                  <w:color w:val="000000"/>
                  <w:sz w:val="20"/>
                  <w:szCs w:val="20"/>
                  <w:lang w:eastAsia="en-GB"/>
                </w:rPr>
                <w:delText>shall</w:delText>
              </w:r>
              <w:r w:rsidRPr="001E51B1" w:rsidDel="001C764C">
                <w:rPr>
                  <w:rFonts w:ascii="Times New Roman" w:eastAsia="Times New Roman" w:hAnsi="Times New Roman" w:cs="Times New Roman"/>
                  <w:color w:val="000000"/>
                  <w:sz w:val="20"/>
                  <w:szCs w:val="20"/>
                  <w:lang w:eastAsia="en-GB"/>
                </w:rPr>
                <w:delText xml:space="preserve"> be the same as reported in S.30.02.</w:delText>
              </w:r>
            </w:del>
          </w:p>
        </w:tc>
      </w:tr>
      <w:tr w:rsidR="00621C41" w:rsidRPr="002A38BE" w:rsidTr="001E51B1">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BC55B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214695"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p w:rsidR="00782B77" w:rsidRPr="001E51B1" w:rsidRDefault="00782B77" w:rsidP="00621C41">
            <w:pPr>
              <w:spacing w:after="0" w:line="240" w:lineRule="auto"/>
              <w:rPr>
                <w:rFonts w:ascii="Times New Roman" w:eastAsia="Times New Roman" w:hAnsi="Times New Roman" w:cs="Times New Roman"/>
                <w:color w:val="000000"/>
                <w:sz w:val="20"/>
                <w:szCs w:val="20"/>
                <w:lang w:eastAsia="en-GB"/>
              </w:rPr>
            </w:pPr>
            <w:del w:id="64" w:author="Author">
              <w:r w:rsidRPr="001E51B1" w:rsidDel="001C764C">
                <w:rPr>
                  <w:rFonts w:ascii="Times New Roman" w:eastAsia="Times New Roman" w:hAnsi="Times New Roman" w:cs="Times New Roman"/>
                  <w:color w:val="000000"/>
                  <w:sz w:val="20"/>
                  <w:szCs w:val="20"/>
                  <w:lang w:eastAsia="en-GB"/>
                </w:rPr>
                <w:delText xml:space="preserve">This </w:delText>
              </w:r>
              <w:r w:rsidR="00B23A54" w:rsidDel="001C764C">
                <w:rPr>
                  <w:rFonts w:ascii="Times New Roman" w:eastAsia="Times New Roman" w:hAnsi="Times New Roman" w:cs="Times New Roman"/>
                  <w:color w:val="000000"/>
                  <w:sz w:val="20"/>
                  <w:szCs w:val="20"/>
                  <w:lang w:eastAsia="en-GB"/>
                </w:rPr>
                <w:delText>shall</w:delText>
              </w:r>
              <w:r w:rsidRPr="001E51B1" w:rsidDel="001C764C">
                <w:rPr>
                  <w:rFonts w:ascii="Times New Roman" w:eastAsia="Times New Roman" w:hAnsi="Times New Roman" w:cs="Times New Roman"/>
                  <w:color w:val="000000"/>
                  <w:sz w:val="20"/>
                  <w:szCs w:val="20"/>
                  <w:lang w:eastAsia="en-GB"/>
                </w:rPr>
                <w:delText xml:space="preserve"> be the same as reported in S.30.02.</w:delText>
              </w:r>
            </w:del>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AC14B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214695"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4217 alphabetic code of the</w:t>
            </w:r>
            <w:r w:rsidRPr="001E51B1">
              <w:rPr>
                <w:rFonts w:ascii="Times New Roman" w:eastAsia="Times New Roman" w:hAnsi="Times New Roman" w:cs="Times New Roman"/>
                <w:color w:val="000000"/>
                <w:sz w:val="20"/>
                <w:szCs w:val="20"/>
                <w:lang w:eastAsia="en-GB"/>
              </w:rPr>
              <w:t xml:space="preserve"> </w:t>
            </w:r>
            <w:r w:rsidR="00782B77" w:rsidRPr="001E51B1">
              <w:rPr>
                <w:rFonts w:ascii="Times New Roman" w:eastAsia="Times New Roman" w:hAnsi="Times New Roman" w:cs="Times New Roman"/>
                <w:color w:val="000000"/>
                <w:sz w:val="20"/>
                <w:szCs w:val="20"/>
                <w:lang w:eastAsia="en-GB"/>
              </w:rPr>
              <w:t>c</w:t>
            </w:r>
            <w:r w:rsidR="00621C41" w:rsidRPr="001E51B1">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1E51B1">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AC14B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EB3FA6" w:rsidRPr="00EB3FA6" w:rsidRDefault="00EA20C9" w:rsidP="00EB3FA6">
            <w:pPr>
              <w:spacing w:after="0" w:line="240" w:lineRule="auto"/>
              <w:rPr>
                <w:ins w:id="65" w:author="Autho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1E51B1">
              <w:rPr>
                <w:rFonts w:ascii="Times New Roman" w:eastAsia="Times New Roman" w:hAnsi="Times New Roman" w:cs="Times New Roman"/>
                <w:color w:val="000000"/>
                <w:sz w:val="20"/>
                <w:szCs w:val="20"/>
                <w:lang w:eastAsia="en-GB"/>
              </w:rPr>
              <w:t>he following close list shall be used:</w:t>
            </w:r>
            <w:r w:rsidR="00621C41" w:rsidRPr="001E51B1">
              <w:rPr>
                <w:rFonts w:ascii="Times New Roman" w:eastAsia="Times New Roman" w:hAnsi="Times New Roman" w:cs="Times New Roman"/>
                <w:color w:val="000000"/>
                <w:sz w:val="20"/>
                <w:szCs w:val="20"/>
                <w:lang w:eastAsia="en-GB"/>
              </w:rPr>
              <w:t xml:space="preserve"> </w:t>
            </w:r>
            <w:r w:rsidR="00621C41" w:rsidRPr="001E51B1">
              <w:rPr>
                <w:rFonts w:ascii="Times New Roman" w:eastAsia="Times New Roman" w:hAnsi="Times New Roman" w:cs="Times New Roman"/>
                <w:color w:val="000000"/>
                <w:sz w:val="20"/>
                <w:szCs w:val="20"/>
                <w:lang w:eastAsia="en-GB"/>
              </w:rPr>
              <w:br/>
            </w:r>
            <w:ins w:id="66" w:author="Author">
              <w:r w:rsidR="00EB3FA6" w:rsidRPr="00EB3FA6">
                <w:rPr>
                  <w:rFonts w:ascii="Times New Roman" w:eastAsia="Times New Roman" w:hAnsi="Times New Roman" w:cs="Times New Roman"/>
                  <w:color w:val="000000"/>
                  <w:sz w:val="20"/>
                  <w:szCs w:val="20"/>
                  <w:lang w:eastAsia="en-GB"/>
                </w:rPr>
                <w:t>1 - quota share</w:t>
              </w:r>
            </w:ins>
          </w:p>
          <w:p w:rsidR="00EB3FA6" w:rsidRPr="00EB3FA6" w:rsidRDefault="00EB3FA6" w:rsidP="00EB3FA6">
            <w:pPr>
              <w:spacing w:after="0" w:line="240" w:lineRule="auto"/>
              <w:rPr>
                <w:ins w:id="67" w:author="Author"/>
                <w:rFonts w:ascii="Times New Roman" w:eastAsia="Times New Roman" w:hAnsi="Times New Roman" w:cs="Times New Roman"/>
                <w:color w:val="000000"/>
                <w:sz w:val="20"/>
                <w:szCs w:val="20"/>
                <w:lang w:eastAsia="en-GB"/>
              </w:rPr>
            </w:pPr>
            <w:ins w:id="68" w:author="Author">
              <w:r w:rsidRPr="00EB3FA6">
                <w:rPr>
                  <w:rFonts w:ascii="Times New Roman" w:eastAsia="Times New Roman" w:hAnsi="Times New Roman" w:cs="Times New Roman"/>
                  <w:color w:val="000000"/>
                  <w:sz w:val="20"/>
                  <w:szCs w:val="20"/>
                  <w:lang w:eastAsia="en-GB"/>
                </w:rPr>
                <w:t>2 - variable quota share</w:t>
              </w:r>
            </w:ins>
          </w:p>
          <w:p w:rsidR="00EB3FA6" w:rsidRDefault="00EB3FA6" w:rsidP="00EB3FA6">
            <w:pPr>
              <w:spacing w:after="0" w:line="240" w:lineRule="auto"/>
              <w:rPr>
                <w:ins w:id="69" w:author="Author"/>
                <w:rFonts w:ascii="Times New Roman" w:eastAsia="Times New Roman" w:hAnsi="Times New Roman" w:cs="Times New Roman"/>
                <w:color w:val="000000"/>
                <w:sz w:val="20"/>
                <w:szCs w:val="20"/>
                <w:lang w:eastAsia="en-GB"/>
              </w:rPr>
            </w:pPr>
            <w:ins w:id="70" w:author="Author">
              <w:r>
                <w:rPr>
                  <w:rFonts w:ascii="Times New Roman" w:eastAsia="Times New Roman" w:hAnsi="Times New Roman" w:cs="Times New Roman"/>
                  <w:color w:val="000000"/>
                  <w:sz w:val="20"/>
                  <w:szCs w:val="20"/>
                  <w:lang w:eastAsia="en-GB"/>
                </w:rPr>
                <w:t>3 – surplus</w:t>
              </w:r>
            </w:ins>
          </w:p>
          <w:p w:rsidR="00EB3FA6" w:rsidRPr="00EB3FA6" w:rsidRDefault="00EB3FA6" w:rsidP="00EB3FA6">
            <w:pPr>
              <w:spacing w:after="0" w:line="240" w:lineRule="auto"/>
              <w:rPr>
                <w:ins w:id="71" w:author="Author"/>
                <w:rFonts w:ascii="Times New Roman" w:eastAsia="Times New Roman" w:hAnsi="Times New Roman" w:cs="Times New Roman"/>
                <w:color w:val="000000"/>
                <w:sz w:val="20"/>
                <w:szCs w:val="20"/>
                <w:lang w:eastAsia="en-GB"/>
              </w:rPr>
            </w:pPr>
            <w:ins w:id="72" w:author="Author">
              <w:r w:rsidRPr="00EB3FA6">
                <w:rPr>
                  <w:rFonts w:ascii="Times New Roman" w:eastAsia="Times New Roman" w:hAnsi="Times New Roman" w:cs="Times New Roman"/>
                  <w:color w:val="000000"/>
                  <w:sz w:val="20"/>
                  <w:szCs w:val="20"/>
                  <w:lang w:eastAsia="en-GB"/>
                </w:rPr>
                <w:t>4 - excess of loss (per event and per risk)</w:t>
              </w:r>
            </w:ins>
          </w:p>
          <w:p w:rsidR="00EB3FA6" w:rsidRPr="00EB3FA6" w:rsidRDefault="00EB3FA6" w:rsidP="00EB3FA6">
            <w:pPr>
              <w:spacing w:after="0" w:line="240" w:lineRule="auto"/>
              <w:rPr>
                <w:ins w:id="73" w:author="Author"/>
                <w:rFonts w:ascii="Times New Roman" w:eastAsia="Times New Roman" w:hAnsi="Times New Roman" w:cs="Times New Roman"/>
                <w:color w:val="000000"/>
                <w:sz w:val="20"/>
                <w:szCs w:val="20"/>
                <w:lang w:eastAsia="en-GB"/>
              </w:rPr>
            </w:pPr>
            <w:ins w:id="74" w:author="Author">
              <w:r w:rsidRPr="00EB3FA6">
                <w:rPr>
                  <w:rFonts w:ascii="Times New Roman" w:eastAsia="Times New Roman" w:hAnsi="Times New Roman" w:cs="Times New Roman"/>
                  <w:color w:val="000000"/>
                  <w:sz w:val="20"/>
                  <w:szCs w:val="20"/>
                  <w:lang w:eastAsia="en-GB"/>
                </w:rPr>
                <w:t>5 - excess of loss (per risk)</w:t>
              </w:r>
            </w:ins>
          </w:p>
          <w:p w:rsidR="00EB3FA6" w:rsidRPr="00EB3FA6" w:rsidRDefault="00EB3FA6" w:rsidP="00EB3FA6">
            <w:pPr>
              <w:spacing w:after="0" w:line="240" w:lineRule="auto"/>
              <w:rPr>
                <w:ins w:id="75" w:author="Author"/>
                <w:rFonts w:ascii="Times New Roman" w:eastAsia="Times New Roman" w:hAnsi="Times New Roman" w:cs="Times New Roman"/>
                <w:color w:val="000000"/>
                <w:sz w:val="20"/>
                <w:szCs w:val="20"/>
                <w:lang w:eastAsia="en-GB"/>
              </w:rPr>
            </w:pPr>
            <w:ins w:id="76" w:author="Author">
              <w:r w:rsidRPr="00EB3FA6">
                <w:rPr>
                  <w:rFonts w:ascii="Times New Roman" w:eastAsia="Times New Roman" w:hAnsi="Times New Roman" w:cs="Times New Roman"/>
                  <w:color w:val="000000"/>
                  <w:sz w:val="20"/>
                  <w:szCs w:val="20"/>
                  <w:lang w:eastAsia="en-GB"/>
                </w:rPr>
                <w:t>6 - excess of loss (per event)</w:t>
              </w:r>
            </w:ins>
          </w:p>
          <w:p w:rsidR="00EB3FA6" w:rsidRPr="00EB3FA6" w:rsidRDefault="00EB3FA6" w:rsidP="00EB3FA6">
            <w:pPr>
              <w:spacing w:after="0" w:line="240" w:lineRule="auto"/>
              <w:rPr>
                <w:ins w:id="77" w:author="Author"/>
                <w:rFonts w:ascii="Times New Roman" w:eastAsia="Times New Roman" w:hAnsi="Times New Roman" w:cs="Times New Roman"/>
                <w:color w:val="000000"/>
                <w:sz w:val="20"/>
                <w:szCs w:val="20"/>
                <w:lang w:eastAsia="en-GB"/>
              </w:rPr>
            </w:pPr>
            <w:ins w:id="78" w:author="Author">
              <w:r w:rsidRPr="00EB3FA6">
                <w:rPr>
                  <w:rFonts w:ascii="Times New Roman" w:eastAsia="Times New Roman" w:hAnsi="Times New Roman" w:cs="Times New Roman"/>
                  <w:color w:val="000000"/>
                  <w:sz w:val="20"/>
                  <w:szCs w:val="20"/>
                  <w:lang w:eastAsia="en-GB"/>
                </w:rPr>
                <w:t xml:space="preserve">7 - excess of loss “back-up” (protection </w:t>
              </w:r>
              <w:r w:rsidR="009E6398" w:rsidRPr="00DD4C69">
                <w:rPr>
                  <w:rFonts w:ascii="Times New Roman" w:hAnsi="Times New Roman" w:cs="Times New Roman"/>
                  <w:sz w:val="20"/>
                  <w:szCs w:val="20"/>
                </w:rPr>
                <w:t>against follow-on events which certain catastrophes can cause such as flooding or fire</w:t>
              </w:r>
              <w:del w:id="79" w:author="Author">
                <w:r w:rsidRPr="00EB3FA6" w:rsidDel="009E6398">
                  <w:rPr>
                    <w:rFonts w:ascii="Times New Roman" w:eastAsia="Times New Roman" w:hAnsi="Times New Roman" w:cs="Times New Roman"/>
                    <w:color w:val="000000"/>
                    <w:sz w:val="20"/>
                    <w:szCs w:val="20"/>
                    <w:lang w:eastAsia="en-GB"/>
                  </w:rPr>
                  <w:delText>for events that occur following the occurrence of a catastrophe</w:delText>
                </w:r>
              </w:del>
              <w:r w:rsidRPr="00EB3FA6">
                <w:rPr>
                  <w:rFonts w:ascii="Times New Roman" w:eastAsia="Times New Roman" w:hAnsi="Times New Roman" w:cs="Times New Roman"/>
                  <w:color w:val="000000"/>
                  <w:sz w:val="20"/>
                  <w:szCs w:val="20"/>
                  <w:lang w:eastAsia="en-GB"/>
                </w:rPr>
                <w:t>)</w:t>
              </w:r>
            </w:ins>
          </w:p>
          <w:p w:rsidR="00EB3FA6" w:rsidRPr="00EB3FA6" w:rsidRDefault="00EB3FA6" w:rsidP="00EB3FA6">
            <w:pPr>
              <w:spacing w:after="0" w:line="240" w:lineRule="auto"/>
              <w:rPr>
                <w:ins w:id="80" w:author="Author"/>
                <w:rFonts w:ascii="Times New Roman" w:eastAsia="Times New Roman" w:hAnsi="Times New Roman" w:cs="Times New Roman"/>
                <w:color w:val="000000"/>
                <w:sz w:val="20"/>
                <w:szCs w:val="20"/>
                <w:lang w:eastAsia="en-GB"/>
              </w:rPr>
            </w:pPr>
            <w:ins w:id="81" w:author="Author">
              <w:r w:rsidRPr="00EB3FA6">
                <w:rPr>
                  <w:rFonts w:ascii="Times New Roman" w:eastAsia="Times New Roman" w:hAnsi="Times New Roman" w:cs="Times New Roman"/>
                  <w:color w:val="000000"/>
                  <w:sz w:val="20"/>
                  <w:szCs w:val="20"/>
                  <w:lang w:eastAsia="en-GB"/>
                </w:rPr>
                <w:t>8 - excess of loss with basis risk</w:t>
              </w:r>
            </w:ins>
          </w:p>
          <w:p w:rsidR="00EB3FA6" w:rsidRPr="00EB3FA6" w:rsidRDefault="00EB3FA6" w:rsidP="00EB3FA6">
            <w:pPr>
              <w:spacing w:after="0" w:line="240" w:lineRule="auto"/>
              <w:rPr>
                <w:ins w:id="82" w:author="Author"/>
                <w:rFonts w:ascii="Times New Roman" w:eastAsia="Times New Roman" w:hAnsi="Times New Roman" w:cs="Times New Roman"/>
                <w:color w:val="000000"/>
                <w:sz w:val="20"/>
                <w:szCs w:val="20"/>
                <w:lang w:eastAsia="en-GB"/>
              </w:rPr>
            </w:pPr>
            <w:ins w:id="83" w:author="Author">
              <w:r w:rsidRPr="00EB3FA6">
                <w:rPr>
                  <w:rFonts w:ascii="Times New Roman" w:eastAsia="Times New Roman" w:hAnsi="Times New Roman" w:cs="Times New Roman"/>
                  <w:color w:val="000000"/>
                  <w:sz w:val="20"/>
                  <w:szCs w:val="20"/>
                  <w:lang w:eastAsia="en-GB"/>
                </w:rPr>
                <w:t>9 - reinstatement cover</w:t>
              </w:r>
            </w:ins>
          </w:p>
          <w:p w:rsidR="00EB3FA6" w:rsidRPr="00EB3FA6" w:rsidRDefault="00EB3FA6" w:rsidP="00EB3FA6">
            <w:pPr>
              <w:spacing w:after="0" w:line="240" w:lineRule="auto"/>
              <w:rPr>
                <w:ins w:id="84" w:author="Author"/>
                <w:rFonts w:ascii="Times New Roman" w:eastAsia="Times New Roman" w:hAnsi="Times New Roman" w:cs="Times New Roman"/>
                <w:color w:val="000000"/>
                <w:sz w:val="20"/>
                <w:szCs w:val="20"/>
                <w:lang w:eastAsia="en-GB"/>
              </w:rPr>
            </w:pPr>
            <w:ins w:id="85" w:author="Author">
              <w:r w:rsidRPr="00EB3FA6">
                <w:rPr>
                  <w:rFonts w:ascii="Times New Roman" w:eastAsia="Times New Roman" w:hAnsi="Times New Roman" w:cs="Times New Roman"/>
                  <w:color w:val="000000"/>
                  <w:sz w:val="20"/>
                  <w:szCs w:val="20"/>
                  <w:lang w:eastAsia="en-GB"/>
                </w:rPr>
                <w:t>10 - aggregate excess of loss</w:t>
              </w:r>
            </w:ins>
          </w:p>
          <w:p w:rsidR="00EB3FA6" w:rsidRPr="00EB3FA6" w:rsidRDefault="00EB3FA6" w:rsidP="00EB3FA6">
            <w:pPr>
              <w:spacing w:after="0" w:line="240" w:lineRule="auto"/>
              <w:rPr>
                <w:ins w:id="86" w:author="Author"/>
                <w:rFonts w:ascii="Times New Roman" w:eastAsia="Times New Roman" w:hAnsi="Times New Roman" w:cs="Times New Roman"/>
                <w:color w:val="000000"/>
                <w:sz w:val="20"/>
                <w:szCs w:val="20"/>
                <w:lang w:eastAsia="en-GB"/>
              </w:rPr>
            </w:pPr>
            <w:ins w:id="87" w:author="Author">
              <w:r w:rsidRPr="00EB3FA6">
                <w:rPr>
                  <w:rFonts w:ascii="Times New Roman" w:eastAsia="Times New Roman" w:hAnsi="Times New Roman" w:cs="Times New Roman"/>
                  <w:color w:val="000000"/>
                  <w:sz w:val="20"/>
                  <w:szCs w:val="20"/>
                  <w:lang w:eastAsia="en-GB"/>
                </w:rPr>
                <w:t>11 - unlimited excess of loss</w:t>
              </w:r>
            </w:ins>
          </w:p>
          <w:p w:rsidR="00EB3FA6" w:rsidRPr="00EB3FA6" w:rsidRDefault="00EB3FA6" w:rsidP="00EB3FA6">
            <w:pPr>
              <w:spacing w:after="0" w:line="240" w:lineRule="auto"/>
              <w:rPr>
                <w:ins w:id="88" w:author="Author"/>
                <w:rFonts w:ascii="Times New Roman" w:eastAsia="Times New Roman" w:hAnsi="Times New Roman" w:cs="Times New Roman"/>
                <w:color w:val="000000"/>
                <w:sz w:val="20"/>
                <w:szCs w:val="20"/>
                <w:lang w:eastAsia="en-GB"/>
              </w:rPr>
            </w:pPr>
            <w:ins w:id="89" w:author="Author">
              <w:r w:rsidRPr="00EB3FA6">
                <w:rPr>
                  <w:rFonts w:ascii="Times New Roman" w:eastAsia="Times New Roman" w:hAnsi="Times New Roman" w:cs="Times New Roman"/>
                  <w:color w:val="000000"/>
                  <w:sz w:val="20"/>
                  <w:szCs w:val="20"/>
                  <w:lang w:eastAsia="en-GB"/>
                </w:rPr>
                <w:t xml:space="preserve">12 - stop loss </w:t>
              </w:r>
            </w:ins>
          </w:p>
          <w:p w:rsidR="00EB3FA6" w:rsidRPr="00EB3FA6" w:rsidRDefault="00EB3FA6" w:rsidP="00EB3FA6">
            <w:pPr>
              <w:spacing w:after="0" w:line="240" w:lineRule="auto"/>
              <w:rPr>
                <w:ins w:id="90" w:author="Author"/>
                <w:rFonts w:ascii="Times New Roman" w:eastAsia="Times New Roman" w:hAnsi="Times New Roman" w:cs="Times New Roman"/>
                <w:color w:val="000000"/>
                <w:sz w:val="20"/>
                <w:szCs w:val="20"/>
                <w:lang w:eastAsia="en-GB"/>
              </w:rPr>
            </w:pPr>
            <w:ins w:id="91" w:author="Author">
              <w:r w:rsidRPr="00EB3FA6">
                <w:rPr>
                  <w:rFonts w:ascii="Times New Roman" w:eastAsia="Times New Roman" w:hAnsi="Times New Roman" w:cs="Times New Roman"/>
                  <w:color w:val="000000"/>
                  <w:sz w:val="20"/>
                  <w:szCs w:val="20"/>
                  <w:lang w:eastAsia="en-GB"/>
                </w:rPr>
                <w:t>13 - other proportional treaties</w:t>
              </w:r>
            </w:ins>
          </w:p>
          <w:p w:rsidR="00EB3FA6" w:rsidRPr="00A40A27" w:rsidRDefault="00EB3FA6" w:rsidP="00EB3FA6">
            <w:pPr>
              <w:spacing w:after="0" w:line="240" w:lineRule="auto"/>
              <w:rPr>
                <w:ins w:id="92" w:author="Author"/>
                <w:rFonts w:ascii="Times New Roman" w:eastAsia="Times New Roman" w:hAnsi="Times New Roman" w:cs="Times New Roman"/>
                <w:color w:val="000000"/>
                <w:sz w:val="20"/>
                <w:szCs w:val="20"/>
                <w:lang w:eastAsia="en-GB"/>
              </w:rPr>
            </w:pPr>
            <w:ins w:id="93" w:author="Author">
              <w:r w:rsidRPr="00A40A27">
                <w:rPr>
                  <w:rFonts w:ascii="Times New Roman" w:eastAsia="Times New Roman" w:hAnsi="Times New Roman" w:cs="Times New Roman"/>
                  <w:color w:val="000000"/>
                  <w:sz w:val="20"/>
                  <w:szCs w:val="20"/>
                  <w:lang w:eastAsia="en-GB"/>
                </w:rPr>
                <w:t>14 - other non-proportional treaties</w:t>
              </w:r>
            </w:ins>
          </w:p>
          <w:p w:rsidR="0045278C" w:rsidRPr="00F036ED" w:rsidRDefault="00AC14BC" w:rsidP="00352929">
            <w:pPr>
              <w:spacing w:after="0" w:line="240" w:lineRule="auto"/>
              <w:rPr>
                <w:ins w:id="94" w:author="Author"/>
                <w:rFonts w:ascii="Times New Roman" w:eastAsia="Times New Roman" w:hAnsi="Times New Roman" w:cs="Times New Roman"/>
                <w:color w:val="000000"/>
                <w:sz w:val="20"/>
                <w:szCs w:val="20"/>
                <w:lang w:eastAsia="en-GB"/>
                <w:rPrChange w:id="95" w:author="Author">
                  <w:rPr>
                    <w:ins w:id="96" w:author="Author"/>
                    <w:rFonts w:ascii="Times New Roman" w:eastAsia="Times New Roman" w:hAnsi="Times New Roman" w:cs="Times New Roman"/>
                    <w:color w:val="000000"/>
                    <w:sz w:val="20"/>
                    <w:szCs w:val="20"/>
                    <w:highlight w:val="yellow"/>
                    <w:lang w:eastAsia="en-GB"/>
                  </w:rPr>
                </w:rPrChange>
              </w:rPr>
            </w:pPr>
            <w:r w:rsidRPr="00A40A27">
              <w:rPr>
                <w:rFonts w:ascii="Times New Roman" w:eastAsia="Times New Roman" w:hAnsi="Times New Roman" w:cs="Times New Roman"/>
                <w:color w:val="000000"/>
                <w:sz w:val="20"/>
                <w:szCs w:val="20"/>
                <w:lang w:eastAsia="en-GB"/>
              </w:rPr>
              <w:t>1</w:t>
            </w:r>
            <w:ins w:id="97" w:author="Author">
              <w:r w:rsidR="00EB3FA6" w:rsidRPr="00A40A27">
                <w:rPr>
                  <w:rFonts w:ascii="Times New Roman" w:eastAsia="Times New Roman" w:hAnsi="Times New Roman" w:cs="Times New Roman"/>
                  <w:color w:val="000000"/>
                  <w:sz w:val="20"/>
                  <w:szCs w:val="20"/>
                  <w:lang w:eastAsia="en-GB"/>
                </w:rPr>
                <w:t>5</w:t>
              </w:r>
            </w:ins>
            <w:r w:rsidRPr="00A40A27">
              <w:rPr>
                <w:rFonts w:ascii="Times New Roman" w:eastAsia="Times New Roman" w:hAnsi="Times New Roman" w:cs="Times New Roman"/>
                <w:color w:val="000000"/>
                <w:sz w:val="20"/>
                <w:szCs w:val="20"/>
                <w:lang w:eastAsia="en-GB"/>
              </w:rPr>
              <w:t xml:space="preserve"> </w:t>
            </w:r>
            <w:del w:id="98" w:author="Author">
              <w:r w:rsidRPr="00A40A27" w:rsidDel="00EB3FA6">
                <w:rPr>
                  <w:rFonts w:ascii="Times New Roman" w:eastAsia="Times New Roman" w:hAnsi="Times New Roman" w:cs="Times New Roman"/>
                  <w:color w:val="000000"/>
                  <w:sz w:val="20"/>
                  <w:szCs w:val="20"/>
                  <w:lang w:eastAsia="en-GB"/>
                </w:rPr>
                <w:delText>-</w:delText>
              </w:r>
            </w:del>
            <w:ins w:id="99" w:author="Author">
              <w:r w:rsidR="00EB3FA6" w:rsidRPr="00A40A27">
                <w:rPr>
                  <w:rFonts w:ascii="Times New Roman" w:eastAsia="Times New Roman" w:hAnsi="Times New Roman" w:cs="Times New Roman"/>
                  <w:color w:val="000000"/>
                  <w:sz w:val="20"/>
                  <w:szCs w:val="20"/>
                  <w:lang w:eastAsia="en-GB"/>
                </w:rPr>
                <w:t>–</w:t>
              </w:r>
            </w:ins>
            <w:r w:rsidRPr="00A40A27">
              <w:rPr>
                <w:rFonts w:ascii="Times New Roman" w:eastAsia="Times New Roman" w:hAnsi="Times New Roman" w:cs="Times New Roman"/>
                <w:color w:val="000000"/>
                <w:sz w:val="20"/>
                <w:szCs w:val="20"/>
                <w:lang w:eastAsia="en-GB"/>
              </w:rPr>
              <w:t xml:space="preserve"> </w:t>
            </w:r>
            <w:r w:rsidR="00621C41" w:rsidRPr="00A40A27">
              <w:rPr>
                <w:rFonts w:ascii="Times New Roman" w:eastAsia="Times New Roman" w:hAnsi="Times New Roman" w:cs="Times New Roman"/>
                <w:color w:val="000000"/>
                <w:sz w:val="20"/>
                <w:szCs w:val="20"/>
                <w:lang w:eastAsia="en-GB"/>
              </w:rPr>
              <w:t>Financial</w:t>
            </w:r>
            <w:ins w:id="100" w:author="Author">
              <w:r w:rsidR="00EB3FA6" w:rsidRPr="00A40A27">
                <w:rPr>
                  <w:rFonts w:ascii="Times New Roman" w:eastAsia="Times New Roman" w:hAnsi="Times New Roman" w:cs="Times New Roman"/>
                  <w:color w:val="000000"/>
                  <w:sz w:val="20"/>
                  <w:szCs w:val="20"/>
                  <w:lang w:eastAsia="en-GB"/>
                </w:rPr>
                <w:t xml:space="preserve"> reinsurance</w:t>
              </w:r>
            </w:ins>
          </w:p>
          <w:p w:rsidR="0045278C" w:rsidRPr="00F036ED" w:rsidRDefault="0045278C" w:rsidP="00352929">
            <w:pPr>
              <w:spacing w:after="0" w:line="240" w:lineRule="auto"/>
              <w:rPr>
                <w:ins w:id="101" w:author="Author"/>
                <w:rFonts w:ascii="Times New Roman" w:eastAsia="Times New Roman" w:hAnsi="Times New Roman" w:cs="Times New Roman"/>
                <w:color w:val="000000"/>
                <w:sz w:val="20"/>
                <w:szCs w:val="20"/>
                <w:lang w:eastAsia="en-GB"/>
                <w:rPrChange w:id="102" w:author="Author">
                  <w:rPr>
                    <w:ins w:id="103" w:author="Author"/>
                    <w:rFonts w:ascii="Times New Roman" w:eastAsia="Times New Roman" w:hAnsi="Times New Roman" w:cs="Times New Roman"/>
                    <w:color w:val="000000"/>
                    <w:sz w:val="20"/>
                    <w:szCs w:val="20"/>
                    <w:highlight w:val="yellow"/>
                    <w:lang w:eastAsia="en-GB"/>
                  </w:rPr>
                </w:rPrChange>
              </w:rPr>
            </w:pPr>
            <w:ins w:id="104" w:author="Author">
              <w:r w:rsidRPr="00F036ED">
                <w:rPr>
                  <w:rFonts w:ascii="Times New Roman" w:eastAsia="Times New Roman" w:hAnsi="Times New Roman" w:cs="Times New Roman"/>
                  <w:color w:val="000000"/>
                  <w:sz w:val="20"/>
                  <w:szCs w:val="20"/>
                  <w:lang w:eastAsia="en-GB"/>
                  <w:rPrChange w:id="105" w:author="Author">
                    <w:rPr>
                      <w:rFonts w:ascii="Times New Roman" w:eastAsia="Times New Roman" w:hAnsi="Times New Roman" w:cs="Times New Roman"/>
                      <w:color w:val="000000"/>
                      <w:sz w:val="20"/>
                      <w:szCs w:val="20"/>
                      <w:highlight w:val="yellow"/>
                      <w:lang w:eastAsia="en-GB"/>
                    </w:rPr>
                  </w:rPrChange>
                </w:rPr>
                <w:t xml:space="preserve">16 - Facultative proportional </w:t>
              </w:r>
            </w:ins>
          </w:p>
          <w:p w:rsidR="00450002" w:rsidRPr="00A40A27" w:rsidRDefault="0045278C">
            <w:pPr>
              <w:spacing w:after="0" w:line="240" w:lineRule="auto"/>
              <w:rPr>
                <w:ins w:id="106" w:author="Author"/>
                <w:rFonts w:ascii="Times New Roman" w:hAnsi="Times New Roman" w:cs="Times New Roman"/>
                <w:sz w:val="20"/>
                <w:szCs w:val="20"/>
              </w:rPr>
            </w:pPr>
            <w:ins w:id="107" w:author="Author">
              <w:r w:rsidRPr="00F036ED">
                <w:rPr>
                  <w:rFonts w:ascii="Times New Roman" w:eastAsia="Times New Roman" w:hAnsi="Times New Roman" w:cs="Times New Roman"/>
                  <w:color w:val="000000"/>
                  <w:sz w:val="20"/>
                  <w:szCs w:val="20"/>
                  <w:lang w:eastAsia="en-GB"/>
                  <w:rPrChange w:id="108" w:author="Author">
                    <w:rPr>
                      <w:rFonts w:ascii="Times New Roman" w:eastAsia="Times New Roman" w:hAnsi="Times New Roman" w:cs="Times New Roman"/>
                      <w:color w:val="000000"/>
                      <w:sz w:val="20"/>
                      <w:szCs w:val="20"/>
                      <w:highlight w:val="yellow"/>
                      <w:lang w:eastAsia="en-GB"/>
                    </w:rPr>
                  </w:rPrChange>
                </w:rPr>
                <w:t>17 - Facultative non-proportional</w:t>
              </w:r>
            </w:ins>
            <w:r w:rsidR="00621C41" w:rsidRPr="00A40A27">
              <w:rPr>
                <w:rFonts w:ascii="Times New Roman" w:eastAsia="Times New Roman" w:hAnsi="Times New Roman" w:cs="Times New Roman"/>
                <w:color w:val="000000"/>
                <w:sz w:val="20"/>
                <w:szCs w:val="20"/>
                <w:lang w:eastAsia="en-GB"/>
              </w:rPr>
              <w:br/>
            </w:r>
          </w:p>
          <w:p w:rsidR="006D461E" w:rsidRPr="00F036ED" w:rsidDel="00EB3FA6" w:rsidRDefault="00450002" w:rsidP="00352929">
            <w:pPr>
              <w:spacing w:after="0" w:line="240" w:lineRule="auto"/>
              <w:rPr>
                <w:del w:id="109" w:author="Author"/>
                <w:rFonts w:ascii="Times New Roman" w:eastAsia="Times New Roman" w:hAnsi="Times New Roman" w:cs="Times New Roman"/>
                <w:color w:val="000000"/>
                <w:sz w:val="20"/>
                <w:szCs w:val="20"/>
                <w:highlight w:val="yellow"/>
                <w:lang w:eastAsia="en-GB"/>
                <w:rPrChange w:id="110" w:author="Author">
                  <w:rPr>
                    <w:del w:id="111" w:author="Author"/>
                    <w:rFonts w:ascii="Times New Roman" w:eastAsia="Times New Roman" w:hAnsi="Times New Roman" w:cs="Times New Roman"/>
                    <w:color w:val="000000"/>
                    <w:sz w:val="20"/>
                    <w:szCs w:val="20"/>
                    <w:lang w:eastAsia="en-GB"/>
                  </w:rPr>
                </w:rPrChange>
              </w:rPr>
            </w:pPr>
            <w:ins w:id="112" w:author="Author">
              <w:r w:rsidRPr="00A40A27">
                <w:rPr>
                  <w:rFonts w:ascii="Times New Roman" w:hAnsi="Times New Roman" w:cs="Times New Roman"/>
                  <w:sz w:val="20"/>
                  <w:szCs w:val="20"/>
                </w:rPr>
                <w:t>Other proportional treaties (code 13) and Other non-proportional treaties (code 14) can be used for hybrid types</w:t>
              </w:r>
              <w:r>
                <w:rPr>
                  <w:rFonts w:ascii="Times New Roman" w:hAnsi="Times New Roman" w:cs="Times New Roman"/>
                  <w:sz w:val="20"/>
                  <w:szCs w:val="20"/>
                </w:rPr>
                <w:t xml:space="preserve"> of reinsurance treaties.</w:t>
              </w:r>
            </w:ins>
            <w:del w:id="113" w:author="Author">
              <w:r w:rsidR="00AC14BC" w:rsidRPr="00F036ED" w:rsidDel="00EB3FA6">
                <w:rPr>
                  <w:rFonts w:ascii="Times New Roman" w:eastAsia="Times New Roman" w:hAnsi="Times New Roman" w:cs="Times New Roman"/>
                  <w:color w:val="000000"/>
                  <w:sz w:val="20"/>
                  <w:szCs w:val="20"/>
                  <w:highlight w:val="yellow"/>
                  <w:lang w:eastAsia="en-GB"/>
                  <w:rPrChange w:id="114" w:author="Author">
                    <w:rPr>
                      <w:rFonts w:ascii="Times New Roman" w:eastAsia="Times New Roman" w:hAnsi="Times New Roman" w:cs="Times New Roman"/>
                      <w:color w:val="000000"/>
                      <w:sz w:val="20"/>
                      <w:szCs w:val="20"/>
                      <w:lang w:eastAsia="en-GB"/>
                    </w:rPr>
                  </w:rPrChange>
                </w:rPr>
                <w:delText>2 -</w:delText>
              </w:r>
              <w:r w:rsidR="00621C41" w:rsidRPr="00F036ED" w:rsidDel="00EB3FA6">
                <w:rPr>
                  <w:rFonts w:ascii="Times New Roman" w:eastAsia="Times New Roman" w:hAnsi="Times New Roman" w:cs="Times New Roman"/>
                  <w:color w:val="000000"/>
                  <w:sz w:val="20"/>
                  <w:szCs w:val="20"/>
                  <w:highlight w:val="yellow"/>
                  <w:lang w:eastAsia="en-GB"/>
                  <w:rPrChange w:id="115" w:author="Author">
                    <w:rPr>
                      <w:rFonts w:ascii="Times New Roman" w:eastAsia="Times New Roman" w:hAnsi="Times New Roman" w:cs="Times New Roman"/>
                      <w:color w:val="000000"/>
                      <w:sz w:val="20"/>
                      <w:szCs w:val="20"/>
                      <w:lang w:eastAsia="en-GB"/>
                    </w:rPr>
                  </w:rPrChange>
                </w:rPr>
                <w:delText xml:space="preserve"> Quota share</w:delText>
              </w:r>
              <w:r w:rsidR="00621C41" w:rsidRPr="00F036ED" w:rsidDel="00EB3FA6">
                <w:rPr>
                  <w:rFonts w:ascii="Times New Roman" w:eastAsia="Times New Roman" w:hAnsi="Times New Roman" w:cs="Times New Roman"/>
                  <w:color w:val="000000"/>
                  <w:sz w:val="20"/>
                  <w:szCs w:val="20"/>
                  <w:highlight w:val="yellow"/>
                  <w:lang w:eastAsia="en-GB"/>
                  <w:rPrChange w:id="116" w:author="Author">
                    <w:rPr>
                      <w:rFonts w:ascii="Times New Roman" w:eastAsia="Times New Roman" w:hAnsi="Times New Roman" w:cs="Times New Roman"/>
                      <w:color w:val="000000"/>
                      <w:sz w:val="20"/>
                      <w:szCs w:val="20"/>
                      <w:lang w:eastAsia="en-GB"/>
                    </w:rPr>
                  </w:rPrChange>
                </w:rPr>
                <w:br/>
              </w:r>
              <w:r w:rsidR="00AC14BC" w:rsidRPr="00F036ED" w:rsidDel="00EB3FA6">
                <w:rPr>
                  <w:rFonts w:ascii="Times New Roman" w:eastAsia="Times New Roman" w:hAnsi="Times New Roman" w:cs="Times New Roman"/>
                  <w:color w:val="000000"/>
                  <w:sz w:val="20"/>
                  <w:szCs w:val="20"/>
                  <w:highlight w:val="yellow"/>
                  <w:lang w:eastAsia="en-GB"/>
                  <w:rPrChange w:id="117" w:author="Author">
                    <w:rPr>
                      <w:rFonts w:ascii="Times New Roman" w:eastAsia="Times New Roman" w:hAnsi="Times New Roman" w:cs="Times New Roman"/>
                      <w:color w:val="000000"/>
                      <w:sz w:val="20"/>
                      <w:szCs w:val="20"/>
                      <w:lang w:eastAsia="en-GB"/>
                    </w:rPr>
                  </w:rPrChange>
                </w:rPr>
                <w:delText>3</w:delText>
              </w:r>
              <w:r w:rsidR="00621C41" w:rsidRPr="00F036ED" w:rsidDel="00EB3FA6">
                <w:rPr>
                  <w:rFonts w:ascii="Times New Roman" w:eastAsia="Times New Roman" w:hAnsi="Times New Roman" w:cs="Times New Roman"/>
                  <w:color w:val="000000"/>
                  <w:sz w:val="20"/>
                  <w:szCs w:val="20"/>
                  <w:highlight w:val="yellow"/>
                  <w:lang w:eastAsia="en-GB"/>
                  <w:rPrChange w:id="118" w:author="Author">
                    <w:rPr>
                      <w:rFonts w:ascii="Times New Roman" w:eastAsia="Times New Roman" w:hAnsi="Times New Roman" w:cs="Times New Roman"/>
                      <w:color w:val="000000"/>
                      <w:sz w:val="20"/>
                      <w:szCs w:val="20"/>
                      <w:lang w:eastAsia="en-GB"/>
                    </w:rPr>
                  </w:rPrChange>
                </w:rPr>
                <w:delText> </w:delText>
              </w:r>
              <w:r w:rsidR="00AC14BC" w:rsidRPr="00F036ED" w:rsidDel="00EB3FA6">
                <w:rPr>
                  <w:rFonts w:ascii="Times New Roman" w:eastAsia="Times New Roman" w:hAnsi="Times New Roman" w:cs="Times New Roman"/>
                  <w:color w:val="000000"/>
                  <w:sz w:val="20"/>
                  <w:szCs w:val="20"/>
                  <w:highlight w:val="yellow"/>
                  <w:lang w:eastAsia="en-GB"/>
                  <w:rPrChange w:id="119" w:author="Author">
                    <w:rPr>
                      <w:rFonts w:ascii="Times New Roman" w:eastAsia="Times New Roman" w:hAnsi="Times New Roman" w:cs="Times New Roman"/>
                      <w:color w:val="000000"/>
                      <w:sz w:val="20"/>
                      <w:szCs w:val="20"/>
                      <w:lang w:eastAsia="en-GB"/>
                    </w:rPr>
                  </w:rPrChange>
                </w:rPr>
                <w:delText>-</w:delText>
              </w:r>
              <w:r w:rsidR="00621C41" w:rsidRPr="00F036ED" w:rsidDel="00EB3FA6">
                <w:rPr>
                  <w:rFonts w:ascii="Times New Roman" w:eastAsia="Times New Roman" w:hAnsi="Times New Roman" w:cs="Times New Roman"/>
                  <w:color w:val="000000"/>
                  <w:sz w:val="20"/>
                  <w:szCs w:val="20"/>
                  <w:highlight w:val="yellow"/>
                  <w:lang w:eastAsia="en-GB"/>
                  <w:rPrChange w:id="120" w:author="Author">
                    <w:rPr>
                      <w:rFonts w:ascii="Times New Roman" w:eastAsia="Times New Roman" w:hAnsi="Times New Roman" w:cs="Times New Roman"/>
                      <w:color w:val="000000"/>
                      <w:sz w:val="20"/>
                      <w:szCs w:val="20"/>
                      <w:lang w:eastAsia="en-GB"/>
                    </w:rPr>
                  </w:rPrChange>
                </w:rPr>
                <w:delText xml:space="preserve"> Variable quota share</w:delText>
              </w:r>
              <w:r w:rsidR="00621C41" w:rsidRPr="00F036ED" w:rsidDel="00EB3FA6">
                <w:rPr>
                  <w:rFonts w:ascii="Times New Roman" w:eastAsia="Times New Roman" w:hAnsi="Times New Roman" w:cs="Times New Roman"/>
                  <w:color w:val="000000"/>
                  <w:sz w:val="20"/>
                  <w:szCs w:val="20"/>
                  <w:highlight w:val="yellow"/>
                  <w:lang w:eastAsia="en-GB"/>
                  <w:rPrChange w:id="121" w:author="Author">
                    <w:rPr>
                      <w:rFonts w:ascii="Times New Roman" w:eastAsia="Times New Roman" w:hAnsi="Times New Roman" w:cs="Times New Roman"/>
                      <w:color w:val="000000"/>
                      <w:sz w:val="20"/>
                      <w:szCs w:val="20"/>
                      <w:lang w:eastAsia="en-GB"/>
                    </w:rPr>
                  </w:rPrChange>
                </w:rPr>
                <w:br/>
              </w:r>
              <w:r w:rsidR="00AC14BC" w:rsidRPr="00F036ED" w:rsidDel="00EB3FA6">
                <w:rPr>
                  <w:rFonts w:ascii="Times New Roman" w:eastAsia="Times New Roman" w:hAnsi="Times New Roman" w:cs="Times New Roman"/>
                  <w:color w:val="000000"/>
                  <w:sz w:val="20"/>
                  <w:szCs w:val="20"/>
                  <w:highlight w:val="yellow"/>
                  <w:lang w:eastAsia="en-GB"/>
                  <w:rPrChange w:id="122" w:author="Author">
                    <w:rPr>
                      <w:rFonts w:ascii="Times New Roman" w:eastAsia="Times New Roman" w:hAnsi="Times New Roman" w:cs="Times New Roman"/>
                      <w:color w:val="000000"/>
                      <w:sz w:val="20"/>
                      <w:szCs w:val="20"/>
                      <w:lang w:eastAsia="en-GB"/>
                    </w:rPr>
                  </w:rPrChange>
                </w:rPr>
                <w:delText xml:space="preserve">4 </w:delText>
              </w:r>
              <w:r w:rsidR="00DC4E0A" w:rsidRPr="00F036ED" w:rsidDel="00EB3FA6">
                <w:rPr>
                  <w:rFonts w:ascii="Times New Roman" w:eastAsia="Times New Roman" w:hAnsi="Times New Roman" w:cs="Times New Roman"/>
                  <w:color w:val="000000"/>
                  <w:sz w:val="20"/>
                  <w:szCs w:val="20"/>
                  <w:highlight w:val="yellow"/>
                  <w:lang w:eastAsia="en-GB"/>
                  <w:rPrChange w:id="123" w:author="Author">
                    <w:rPr>
                      <w:rFonts w:ascii="Times New Roman" w:eastAsia="Times New Roman" w:hAnsi="Times New Roman" w:cs="Times New Roman"/>
                      <w:color w:val="000000"/>
                      <w:sz w:val="20"/>
                      <w:szCs w:val="20"/>
                      <w:lang w:eastAsia="en-GB"/>
                    </w:rPr>
                  </w:rPrChange>
                </w:rPr>
                <w:delText>-</w:delText>
              </w:r>
              <w:r w:rsidR="00621C41" w:rsidRPr="00F036ED" w:rsidDel="00EB3FA6">
                <w:rPr>
                  <w:rFonts w:ascii="Times New Roman" w:eastAsia="Times New Roman" w:hAnsi="Times New Roman" w:cs="Times New Roman"/>
                  <w:color w:val="000000"/>
                  <w:sz w:val="20"/>
                  <w:szCs w:val="20"/>
                  <w:highlight w:val="yellow"/>
                  <w:lang w:eastAsia="en-GB"/>
                  <w:rPrChange w:id="124" w:author="Author">
                    <w:rPr>
                      <w:rFonts w:ascii="Times New Roman" w:eastAsia="Times New Roman" w:hAnsi="Times New Roman" w:cs="Times New Roman"/>
                      <w:color w:val="000000"/>
                      <w:sz w:val="20"/>
                      <w:szCs w:val="20"/>
                      <w:lang w:eastAsia="en-GB"/>
                    </w:rPr>
                  </w:rPrChange>
                </w:rPr>
                <w:delText xml:space="preserve"> Surplus</w:delText>
              </w:r>
            </w:del>
          </w:p>
          <w:p w:rsidR="006D461E" w:rsidRPr="00F036ED" w:rsidDel="0045278C" w:rsidRDefault="00EB3FA6">
            <w:pPr>
              <w:spacing w:after="0" w:line="240" w:lineRule="auto"/>
              <w:rPr>
                <w:del w:id="125" w:author="Author"/>
                <w:rFonts w:ascii="Times New Roman" w:eastAsia="Times New Roman" w:hAnsi="Times New Roman" w:cs="Times New Roman"/>
                <w:color w:val="000000"/>
                <w:sz w:val="20"/>
                <w:szCs w:val="20"/>
                <w:highlight w:val="yellow"/>
                <w:lang w:eastAsia="en-GB"/>
                <w:rPrChange w:id="126" w:author="Author">
                  <w:rPr>
                    <w:del w:id="127" w:author="Author"/>
                    <w:rFonts w:ascii="Times New Roman" w:eastAsia="Times New Roman" w:hAnsi="Times New Roman" w:cs="Times New Roman"/>
                    <w:color w:val="000000"/>
                    <w:sz w:val="20"/>
                    <w:szCs w:val="20"/>
                    <w:lang w:eastAsia="en-GB"/>
                  </w:rPr>
                </w:rPrChange>
              </w:rPr>
            </w:pPr>
            <w:ins w:id="128" w:author="Author">
              <w:del w:id="129" w:author="Author">
                <w:r w:rsidRPr="00F036ED" w:rsidDel="0045278C">
                  <w:rPr>
                    <w:rFonts w:ascii="Times New Roman" w:eastAsia="Times New Roman" w:hAnsi="Times New Roman" w:cs="Times New Roman"/>
                    <w:color w:val="000000"/>
                    <w:sz w:val="20"/>
                    <w:szCs w:val="20"/>
                    <w:highlight w:val="yellow"/>
                    <w:lang w:eastAsia="en-GB"/>
                    <w:rPrChange w:id="130" w:author="Author">
                      <w:rPr>
                        <w:rFonts w:ascii="Times New Roman" w:eastAsia="Times New Roman" w:hAnsi="Times New Roman" w:cs="Times New Roman"/>
                        <w:color w:val="000000"/>
                        <w:sz w:val="20"/>
                        <w:szCs w:val="20"/>
                        <w:lang w:eastAsia="en-GB"/>
                      </w:rPr>
                    </w:rPrChange>
                  </w:rPr>
                  <w:delText>16</w:delText>
                </w:r>
              </w:del>
            </w:ins>
            <w:del w:id="131" w:author="Author">
              <w:r w:rsidR="00AC14BC" w:rsidRPr="00F036ED" w:rsidDel="0045278C">
                <w:rPr>
                  <w:rFonts w:ascii="Times New Roman" w:eastAsia="Times New Roman" w:hAnsi="Times New Roman" w:cs="Times New Roman"/>
                  <w:color w:val="000000"/>
                  <w:sz w:val="20"/>
                  <w:szCs w:val="20"/>
                  <w:highlight w:val="yellow"/>
                  <w:lang w:eastAsia="en-GB"/>
                  <w:rPrChange w:id="132" w:author="Author">
                    <w:rPr>
                      <w:rFonts w:ascii="Times New Roman" w:eastAsia="Times New Roman" w:hAnsi="Times New Roman" w:cs="Times New Roman"/>
                      <w:color w:val="000000"/>
                      <w:sz w:val="20"/>
                      <w:szCs w:val="20"/>
                      <w:lang w:eastAsia="en-GB"/>
                    </w:rPr>
                  </w:rPrChange>
                </w:rPr>
                <w:delText>5 - F</w:delText>
              </w:r>
              <w:r w:rsidR="00621C41" w:rsidRPr="00F036ED" w:rsidDel="0045278C">
                <w:rPr>
                  <w:rFonts w:ascii="Times New Roman" w:eastAsia="Times New Roman" w:hAnsi="Times New Roman" w:cs="Times New Roman"/>
                  <w:color w:val="000000"/>
                  <w:sz w:val="20"/>
                  <w:szCs w:val="20"/>
                  <w:highlight w:val="yellow"/>
                  <w:lang w:eastAsia="en-GB"/>
                  <w:rPrChange w:id="133" w:author="Author">
                    <w:rPr>
                      <w:rFonts w:ascii="Times New Roman" w:eastAsia="Times New Roman" w:hAnsi="Times New Roman" w:cs="Times New Roman"/>
                      <w:color w:val="000000"/>
                      <w:sz w:val="20"/>
                      <w:szCs w:val="20"/>
                      <w:lang w:eastAsia="en-GB"/>
                    </w:rPr>
                  </w:rPrChange>
                </w:rPr>
                <w:delText>acultative-obligatory (facoblig)</w:delText>
              </w:r>
            </w:del>
          </w:p>
          <w:p w:rsidR="00EB3FA6" w:rsidDel="0045278C" w:rsidRDefault="00EB3FA6">
            <w:pPr>
              <w:spacing w:after="0" w:line="240" w:lineRule="auto"/>
              <w:rPr>
                <w:ins w:id="134" w:author="Author"/>
                <w:del w:id="135" w:author="Author"/>
                <w:rFonts w:ascii="Times New Roman" w:eastAsia="Times New Roman" w:hAnsi="Times New Roman" w:cs="Times New Roman"/>
                <w:color w:val="000000"/>
                <w:sz w:val="20"/>
                <w:szCs w:val="20"/>
                <w:lang w:eastAsia="en-GB"/>
              </w:rPr>
            </w:pPr>
            <w:ins w:id="136" w:author="Author">
              <w:del w:id="137" w:author="Author">
                <w:r w:rsidRPr="00F036ED" w:rsidDel="0045278C">
                  <w:rPr>
                    <w:rFonts w:ascii="Times New Roman" w:eastAsia="Times New Roman" w:hAnsi="Times New Roman" w:cs="Times New Roman"/>
                    <w:color w:val="000000"/>
                    <w:sz w:val="20"/>
                    <w:szCs w:val="20"/>
                    <w:highlight w:val="yellow"/>
                    <w:lang w:eastAsia="en-GB"/>
                    <w:rPrChange w:id="138" w:author="Author">
                      <w:rPr>
                        <w:rFonts w:ascii="Times New Roman" w:eastAsia="Times New Roman" w:hAnsi="Times New Roman" w:cs="Times New Roman"/>
                        <w:color w:val="000000"/>
                        <w:sz w:val="20"/>
                        <w:szCs w:val="20"/>
                        <w:lang w:eastAsia="en-GB"/>
                      </w:rPr>
                    </w:rPrChange>
                  </w:rPr>
                  <w:delText>17</w:delText>
                </w:r>
              </w:del>
            </w:ins>
            <w:del w:id="139" w:author="Author">
              <w:r w:rsidR="00AC14BC" w:rsidRPr="00F036ED" w:rsidDel="0045278C">
                <w:rPr>
                  <w:rFonts w:ascii="Times New Roman" w:eastAsia="Times New Roman" w:hAnsi="Times New Roman" w:cs="Times New Roman"/>
                  <w:color w:val="000000"/>
                  <w:sz w:val="20"/>
                  <w:szCs w:val="20"/>
                  <w:highlight w:val="yellow"/>
                  <w:lang w:eastAsia="en-GB"/>
                  <w:rPrChange w:id="140" w:author="Author">
                    <w:rPr>
                      <w:rFonts w:ascii="Times New Roman" w:eastAsia="Times New Roman" w:hAnsi="Times New Roman" w:cs="Times New Roman"/>
                      <w:color w:val="000000"/>
                      <w:sz w:val="20"/>
                      <w:szCs w:val="20"/>
                      <w:lang w:eastAsia="en-GB"/>
                    </w:rPr>
                  </w:rPrChange>
                </w:rPr>
                <w:delText>6</w:delText>
              </w:r>
              <w:r w:rsidR="00621C41" w:rsidRPr="00F036ED" w:rsidDel="0045278C">
                <w:rPr>
                  <w:rFonts w:ascii="Times New Roman" w:eastAsia="Times New Roman" w:hAnsi="Times New Roman" w:cs="Times New Roman"/>
                  <w:color w:val="000000"/>
                  <w:sz w:val="20"/>
                  <w:szCs w:val="20"/>
                  <w:highlight w:val="yellow"/>
                  <w:lang w:eastAsia="en-GB"/>
                  <w:rPrChange w:id="141"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42"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43"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44" w:author="Author">
                    <w:rPr>
                      <w:rFonts w:ascii="Times New Roman" w:eastAsia="Times New Roman" w:hAnsi="Times New Roman" w:cs="Times New Roman"/>
                      <w:color w:val="000000"/>
                      <w:sz w:val="20"/>
                      <w:szCs w:val="20"/>
                      <w:lang w:eastAsia="en-GB"/>
                    </w:rPr>
                  </w:rPrChange>
                </w:rPr>
                <w:delText>O</w:delText>
              </w:r>
              <w:r w:rsidR="00621C41" w:rsidRPr="00F036ED" w:rsidDel="0045278C">
                <w:rPr>
                  <w:rFonts w:ascii="Times New Roman" w:eastAsia="Times New Roman" w:hAnsi="Times New Roman" w:cs="Times New Roman"/>
                  <w:color w:val="000000"/>
                  <w:sz w:val="20"/>
                  <w:szCs w:val="20"/>
                  <w:highlight w:val="yellow"/>
                  <w:lang w:eastAsia="en-GB"/>
                  <w:rPrChange w:id="145" w:author="Author">
                    <w:rPr>
                      <w:rFonts w:ascii="Times New Roman" w:eastAsia="Times New Roman" w:hAnsi="Times New Roman" w:cs="Times New Roman"/>
                      <w:color w:val="000000"/>
                      <w:sz w:val="20"/>
                      <w:szCs w:val="20"/>
                      <w:lang w:eastAsia="en-GB"/>
                    </w:rPr>
                  </w:rPrChange>
                </w:rPr>
                <w:delText>pen cover</w:delText>
              </w:r>
              <w:r w:rsidR="00621C41" w:rsidRPr="00F036ED" w:rsidDel="0045278C">
                <w:rPr>
                  <w:rFonts w:ascii="Times New Roman" w:eastAsia="Times New Roman" w:hAnsi="Times New Roman" w:cs="Times New Roman"/>
                  <w:color w:val="000000"/>
                  <w:sz w:val="20"/>
                  <w:szCs w:val="20"/>
                  <w:highlight w:val="yellow"/>
                  <w:lang w:eastAsia="en-GB"/>
                  <w:rPrChange w:id="146"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47" w:author="Author">
                    <w:rPr>
                      <w:rFonts w:ascii="Times New Roman" w:eastAsia="Times New Roman" w:hAnsi="Times New Roman" w:cs="Times New Roman"/>
                      <w:color w:val="000000"/>
                      <w:sz w:val="20"/>
                      <w:szCs w:val="20"/>
                      <w:lang w:eastAsia="en-GB"/>
                    </w:rPr>
                  </w:rPrChange>
                </w:rPr>
                <w:delText>7 -</w:delText>
              </w:r>
              <w:r w:rsidR="00621C41" w:rsidRPr="00F036ED" w:rsidDel="0045278C">
                <w:rPr>
                  <w:rFonts w:ascii="Times New Roman" w:eastAsia="Times New Roman" w:hAnsi="Times New Roman" w:cs="Times New Roman"/>
                  <w:color w:val="000000"/>
                  <w:sz w:val="20"/>
                  <w:szCs w:val="20"/>
                  <w:highlight w:val="yellow"/>
                  <w:lang w:eastAsia="en-GB"/>
                  <w:rPrChange w:id="148" w:author="Author">
                    <w:rPr>
                      <w:rFonts w:ascii="Times New Roman" w:eastAsia="Times New Roman" w:hAnsi="Times New Roman" w:cs="Times New Roman"/>
                      <w:color w:val="000000"/>
                      <w:sz w:val="20"/>
                      <w:szCs w:val="20"/>
                      <w:lang w:eastAsia="en-GB"/>
                    </w:rPr>
                  </w:rPrChange>
                </w:rPr>
                <w:delText xml:space="preserve"> Stop loss (SL)</w:delText>
              </w:r>
              <w:r w:rsidR="00621C41" w:rsidRPr="00F036ED" w:rsidDel="0045278C">
                <w:rPr>
                  <w:rFonts w:ascii="Times New Roman" w:eastAsia="Times New Roman" w:hAnsi="Times New Roman" w:cs="Times New Roman"/>
                  <w:color w:val="000000"/>
                  <w:sz w:val="20"/>
                  <w:szCs w:val="20"/>
                  <w:highlight w:val="yellow"/>
                  <w:lang w:eastAsia="en-GB"/>
                  <w:rPrChange w:id="149"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50" w:author="Author">
                    <w:rPr>
                      <w:rFonts w:ascii="Times New Roman" w:eastAsia="Times New Roman" w:hAnsi="Times New Roman" w:cs="Times New Roman"/>
                      <w:color w:val="000000"/>
                      <w:sz w:val="20"/>
                      <w:szCs w:val="20"/>
                      <w:lang w:eastAsia="en-GB"/>
                    </w:rPr>
                  </w:rPrChange>
                </w:rPr>
                <w:delText>8</w:delText>
              </w:r>
              <w:r w:rsidR="00621C41" w:rsidRPr="00F036ED" w:rsidDel="0045278C">
                <w:rPr>
                  <w:rFonts w:ascii="Times New Roman" w:eastAsia="Times New Roman" w:hAnsi="Times New Roman" w:cs="Times New Roman"/>
                  <w:color w:val="000000"/>
                  <w:sz w:val="20"/>
                  <w:szCs w:val="20"/>
                  <w:highlight w:val="yellow"/>
                  <w:lang w:eastAsia="en-GB"/>
                  <w:rPrChange w:id="151"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52"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53"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54" w:author="Author">
                    <w:rPr>
                      <w:rFonts w:ascii="Times New Roman" w:eastAsia="Times New Roman" w:hAnsi="Times New Roman" w:cs="Times New Roman"/>
                      <w:color w:val="000000"/>
                      <w:sz w:val="20"/>
                      <w:szCs w:val="20"/>
                      <w:lang w:eastAsia="en-GB"/>
                    </w:rPr>
                  </w:rPrChange>
                </w:rPr>
                <w:delText>E</w:delText>
              </w:r>
              <w:r w:rsidR="00621C41" w:rsidRPr="00F036ED" w:rsidDel="0045278C">
                <w:rPr>
                  <w:rFonts w:ascii="Times New Roman" w:eastAsia="Times New Roman" w:hAnsi="Times New Roman" w:cs="Times New Roman"/>
                  <w:color w:val="000000"/>
                  <w:sz w:val="20"/>
                  <w:szCs w:val="20"/>
                  <w:highlight w:val="yellow"/>
                  <w:lang w:eastAsia="en-GB"/>
                  <w:rPrChange w:id="155" w:author="Author">
                    <w:rPr>
                      <w:rFonts w:ascii="Times New Roman" w:eastAsia="Times New Roman" w:hAnsi="Times New Roman" w:cs="Times New Roman"/>
                      <w:color w:val="000000"/>
                      <w:sz w:val="20"/>
                      <w:szCs w:val="20"/>
                      <w:lang w:eastAsia="en-GB"/>
                    </w:rPr>
                  </w:rPrChange>
                </w:rPr>
                <w:delText xml:space="preserve">xcess of loss (per event and per risk) </w:delText>
              </w:r>
              <w:r w:rsidR="00621C41" w:rsidRPr="00F036ED" w:rsidDel="0045278C">
                <w:rPr>
                  <w:rFonts w:ascii="Times New Roman" w:eastAsia="Times New Roman" w:hAnsi="Times New Roman" w:cs="Times New Roman"/>
                  <w:color w:val="000000"/>
                  <w:sz w:val="20"/>
                  <w:szCs w:val="20"/>
                  <w:highlight w:val="yellow"/>
                  <w:lang w:eastAsia="en-GB"/>
                  <w:rPrChange w:id="156"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57" w:author="Author">
                    <w:rPr>
                      <w:rFonts w:ascii="Times New Roman" w:eastAsia="Times New Roman" w:hAnsi="Times New Roman" w:cs="Times New Roman"/>
                      <w:color w:val="000000"/>
                      <w:sz w:val="20"/>
                      <w:szCs w:val="20"/>
                      <w:lang w:eastAsia="en-GB"/>
                    </w:rPr>
                  </w:rPrChange>
                </w:rPr>
                <w:delText>9</w:delText>
              </w:r>
              <w:r w:rsidR="00621C41" w:rsidRPr="00F036ED" w:rsidDel="0045278C">
                <w:rPr>
                  <w:rFonts w:ascii="Times New Roman" w:eastAsia="Times New Roman" w:hAnsi="Times New Roman" w:cs="Times New Roman"/>
                  <w:color w:val="000000"/>
                  <w:sz w:val="20"/>
                  <w:szCs w:val="20"/>
                  <w:highlight w:val="yellow"/>
                  <w:lang w:eastAsia="en-GB"/>
                  <w:rPrChange w:id="158"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59"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60"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61" w:author="Author">
                    <w:rPr>
                      <w:rFonts w:ascii="Times New Roman" w:eastAsia="Times New Roman" w:hAnsi="Times New Roman" w:cs="Times New Roman"/>
                      <w:color w:val="000000"/>
                      <w:sz w:val="20"/>
                      <w:szCs w:val="20"/>
                      <w:lang w:eastAsia="en-GB"/>
                    </w:rPr>
                  </w:rPrChange>
                </w:rPr>
                <w:delText>E</w:delText>
              </w:r>
              <w:r w:rsidR="00621C41" w:rsidRPr="00F036ED" w:rsidDel="0045278C">
                <w:rPr>
                  <w:rFonts w:ascii="Times New Roman" w:eastAsia="Times New Roman" w:hAnsi="Times New Roman" w:cs="Times New Roman"/>
                  <w:color w:val="000000"/>
                  <w:sz w:val="20"/>
                  <w:szCs w:val="20"/>
                  <w:highlight w:val="yellow"/>
                  <w:lang w:eastAsia="en-GB"/>
                  <w:rPrChange w:id="162" w:author="Author">
                    <w:rPr>
                      <w:rFonts w:ascii="Times New Roman" w:eastAsia="Times New Roman" w:hAnsi="Times New Roman" w:cs="Times New Roman"/>
                      <w:color w:val="000000"/>
                      <w:sz w:val="20"/>
                      <w:szCs w:val="20"/>
                      <w:lang w:eastAsia="en-GB"/>
                    </w:rPr>
                  </w:rPrChange>
                </w:rPr>
                <w:delText>xcess of loss (per risk)</w:delText>
              </w:r>
              <w:r w:rsidR="00621C41" w:rsidRPr="00F036ED" w:rsidDel="0045278C">
                <w:rPr>
                  <w:rFonts w:ascii="Times New Roman" w:eastAsia="Times New Roman" w:hAnsi="Times New Roman" w:cs="Times New Roman"/>
                  <w:color w:val="000000"/>
                  <w:sz w:val="20"/>
                  <w:szCs w:val="20"/>
                  <w:highlight w:val="yellow"/>
                  <w:lang w:eastAsia="en-GB"/>
                  <w:rPrChange w:id="163"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64" w:author="Author">
                    <w:rPr>
                      <w:rFonts w:ascii="Times New Roman" w:eastAsia="Times New Roman" w:hAnsi="Times New Roman" w:cs="Times New Roman"/>
                      <w:color w:val="000000"/>
                      <w:sz w:val="20"/>
                      <w:szCs w:val="20"/>
                      <w:lang w:eastAsia="en-GB"/>
                    </w:rPr>
                  </w:rPrChange>
                </w:rPr>
                <w:delText>10</w:delText>
              </w:r>
              <w:r w:rsidR="00621C41" w:rsidRPr="00F036ED" w:rsidDel="0045278C">
                <w:rPr>
                  <w:rFonts w:ascii="Times New Roman" w:eastAsia="Times New Roman" w:hAnsi="Times New Roman" w:cs="Times New Roman"/>
                  <w:color w:val="000000"/>
                  <w:sz w:val="20"/>
                  <w:szCs w:val="20"/>
                  <w:highlight w:val="yellow"/>
                  <w:lang w:eastAsia="en-GB"/>
                  <w:rPrChange w:id="165"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66"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67"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68" w:author="Author">
                    <w:rPr>
                      <w:rFonts w:ascii="Times New Roman" w:eastAsia="Times New Roman" w:hAnsi="Times New Roman" w:cs="Times New Roman"/>
                      <w:color w:val="000000"/>
                      <w:sz w:val="20"/>
                      <w:szCs w:val="20"/>
                      <w:lang w:eastAsia="en-GB"/>
                    </w:rPr>
                  </w:rPrChange>
                </w:rPr>
                <w:delText>E</w:delText>
              </w:r>
              <w:r w:rsidR="00621C41" w:rsidRPr="00F036ED" w:rsidDel="0045278C">
                <w:rPr>
                  <w:rFonts w:ascii="Times New Roman" w:eastAsia="Times New Roman" w:hAnsi="Times New Roman" w:cs="Times New Roman"/>
                  <w:color w:val="000000"/>
                  <w:sz w:val="20"/>
                  <w:szCs w:val="20"/>
                  <w:highlight w:val="yellow"/>
                  <w:lang w:eastAsia="en-GB"/>
                  <w:rPrChange w:id="169" w:author="Author">
                    <w:rPr>
                      <w:rFonts w:ascii="Times New Roman" w:eastAsia="Times New Roman" w:hAnsi="Times New Roman" w:cs="Times New Roman"/>
                      <w:color w:val="000000"/>
                      <w:sz w:val="20"/>
                      <w:szCs w:val="20"/>
                      <w:lang w:eastAsia="en-GB"/>
                    </w:rPr>
                  </w:rPrChange>
                </w:rPr>
                <w:delText xml:space="preserve">xcess of loss (per event) </w:delText>
              </w:r>
              <w:r w:rsidR="00621C41" w:rsidRPr="00F036ED" w:rsidDel="0045278C">
                <w:rPr>
                  <w:rFonts w:ascii="Times New Roman" w:eastAsia="Times New Roman" w:hAnsi="Times New Roman" w:cs="Times New Roman"/>
                  <w:color w:val="000000"/>
                  <w:sz w:val="20"/>
                  <w:szCs w:val="20"/>
                  <w:highlight w:val="yellow"/>
                  <w:lang w:eastAsia="en-GB"/>
                  <w:rPrChange w:id="170"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71" w:author="Author">
                    <w:rPr>
                      <w:rFonts w:ascii="Times New Roman" w:eastAsia="Times New Roman" w:hAnsi="Times New Roman" w:cs="Times New Roman"/>
                      <w:color w:val="000000"/>
                      <w:sz w:val="20"/>
                      <w:szCs w:val="20"/>
                      <w:lang w:eastAsia="en-GB"/>
                    </w:rPr>
                  </w:rPrChange>
                </w:rPr>
                <w:delText>11</w:delText>
              </w:r>
              <w:r w:rsidR="00621C41" w:rsidRPr="00F036ED" w:rsidDel="0045278C">
                <w:rPr>
                  <w:rFonts w:ascii="Times New Roman" w:eastAsia="Times New Roman" w:hAnsi="Times New Roman" w:cs="Times New Roman"/>
                  <w:color w:val="000000"/>
                  <w:sz w:val="20"/>
                  <w:szCs w:val="20"/>
                  <w:highlight w:val="yellow"/>
                  <w:lang w:eastAsia="en-GB"/>
                  <w:rPrChange w:id="172"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73"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74"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75" w:author="Author">
                    <w:rPr>
                      <w:rFonts w:ascii="Times New Roman" w:eastAsia="Times New Roman" w:hAnsi="Times New Roman" w:cs="Times New Roman"/>
                      <w:color w:val="000000"/>
                      <w:sz w:val="20"/>
                      <w:szCs w:val="20"/>
                      <w:lang w:eastAsia="en-GB"/>
                    </w:rPr>
                  </w:rPrChange>
                </w:rPr>
                <w:delText>E</w:delText>
              </w:r>
              <w:r w:rsidR="00621C41" w:rsidRPr="00F036ED" w:rsidDel="0045278C">
                <w:rPr>
                  <w:rFonts w:ascii="Times New Roman" w:eastAsia="Times New Roman" w:hAnsi="Times New Roman" w:cs="Times New Roman"/>
                  <w:color w:val="000000"/>
                  <w:sz w:val="20"/>
                  <w:szCs w:val="20"/>
                  <w:highlight w:val="yellow"/>
                  <w:lang w:eastAsia="en-GB"/>
                  <w:rPrChange w:id="176" w:author="Author">
                    <w:rPr>
                      <w:rFonts w:ascii="Times New Roman" w:eastAsia="Times New Roman" w:hAnsi="Times New Roman" w:cs="Times New Roman"/>
                      <w:color w:val="000000"/>
                      <w:sz w:val="20"/>
                      <w:szCs w:val="20"/>
                      <w:lang w:eastAsia="en-GB"/>
                    </w:rPr>
                  </w:rPrChange>
                </w:rPr>
                <w:delText xml:space="preserve">xcess of loss “back-up” </w:delText>
              </w:r>
              <w:r w:rsidR="00621C41" w:rsidRPr="00F036ED" w:rsidDel="0045278C">
                <w:rPr>
                  <w:rFonts w:ascii="Times New Roman" w:eastAsia="Times New Roman" w:hAnsi="Times New Roman" w:cs="Times New Roman"/>
                  <w:color w:val="000000"/>
                  <w:sz w:val="20"/>
                  <w:szCs w:val="20"/>
                  <w:highlight w:val="yellow"/>
                  <w:lang w:eastAsia="en-GB"/>
                  <w:rPrChange w:id="177"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78" w:author="Author">
                    <w:rPr>
                      <w:rFonts w:ascii="Times New Roman" w:eastAsia="Times New Roman" w:hAnsi="Times New Roman" w:cs="Times New Roman"/>
                      <w:color w:val="000000"/>
                      <w:sz w:val="20"/>
                      <w:szCs w:val="20"/>
                      <w:lang w:eastAsia="en-GB"/>
                    </w:rPr>
                  </w:rPrChange>
                </w:rPr>
                <w:delText>12</w:delText>
              </w:r>
              <w:r w:rsidR="00621C41" w:rsidRPr="00F036ED" w:rsidDel="0045278C">
                <w:rPr>
                  <w:rFonts w:ascii="Times New Roman" w:eastAsia="Times New Roman" w:hAnsi="Times New Roman" w:cs="Times New Roman"/>
                  <w:color w:val="000000"/>
                  <w:sz w:val="20"/>
                  <w:szCs w:val="20"/>
                  <w:highlight w:val="yellow"/>
                  <w:lang w:eastAsia="en-GB"/>
                  <w:rPrChange w:id="179"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80"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81"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82" w:author="Author">
                    <w:rPr>
                      <w:rFonts w:ascii="Times New Roman" w:eastAsia="Times New Roman" w:hAnsi="Times New Roman" w:cs="Times New Roman"/>
                      <w:color w:val="000000"/>
                      <w:sz w:val="20"/>
                      <w:szCs w:val="20"/>
                      <w:lang w:eastAsia="en-GB"/>
                    </w:rPr>
                  </w:rPrChange>
                </w:rPr>
                <w:delText>R</w:delText>
              </w:r>
              <w:r w:rsidR="00621C41" w:rsidRPr="00F036ED" w:rsidDel="0045278C">
                <w:rPr>
                  <w:rFonts w:ascii="Times New Roman" w:eastAsia="Times New Roman" w:hAnsi="Times New Roman" w:cs="Times New Roman"/>
                  <w:color w:val="000000"/>
                  <w:sz w:val="20"/>
                  <w:szCs w:val="20"/>
                  <w:highlight w:val="yellow"/>
                  <w:lang w:eastAsia="en-GB"/>
                  <w:rPrChange w:id="183" w:author="Author">
                    <w:rPr>
                      <w:rFonts w:ascii="Times New Roman" w:eastAsia="Times New Roman" w:hAnsi="Times New Roman" w:cs="Times New Roman"/>
                      <w:color w:val="000000"/>
                      <w:sz w:val="20"/>
                      <w:szCs w:val="20"/>
                      <w:lang w:eastAsia="en-GB"/>
                    </w:rPr>
                  </w:rPrChange>
                </w:rPr>
                <w:delText xml:space="preserve">einstatement cover </w:delText>
              </w:r>
              <w:r w:rsidR="00621C41" w:rsidRPr="00F036ED" w:rsidDel="0045278C">
                <w:rPr>
                  <w:rFonts w:ascii="Times New Roman" w:eastAsia="Times New Roman" w:hAnsi="Times New Roman" w:cs="Times New Roman"/>
                  <w:color w:val="000000"/>
                  <w:sz w:val="20"/>
                  <w:szCs w:val="20"/>
                  <w:highlight w:val="yellow"/>
                  <w:lang w:eastAsia="en-GB"/>
                  <w:rPrChange w:id="184"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85" w:author="Author">
                    <w:rPr>
                      <w:rFonts w:ascii="Times New Roman" w:eastAsia="Times New Roman" w:hAnsi="Times New Roman" w:cs="Times New Roman"/>
                      <w:color w:val="000000"/>
                      <w:sz w:val="20"/>
                      <w:szCs w:val="20"/>
                      <w:lang w:eastAsia="en-GB"/>
                    </w:rPr>
                  </w:rPrChange>
                </w:rPr>
                <w:delText>13</w:delText>
              </w:r>
              <w:r w:rsidR="00621C41" w:rsidRPr="00F036ED" w:rsidDel="0045278C">
                <w:rPr>
                  <w:rFonts w:ascii="Times New Roman" w:eastAsia="Times New Roman" w:hAnsi="Times New Roman" w:cs="Times New Roman"/>
                  <w:color w:val="000000"/>
                  <w:sz w:val="20"/>
                  <w:szCs w:val="20"/>
                  <w:highlight w:val="yellow"/>
                  <w:lang w:eastAsia="en-GB"/>
                  <w:rPrChange w:id="186"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87"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88"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89" w:author="Author">
                    <w:rPr>
                      <w:rFonts w:ascii="Times New Roman" w:eastAsia="Times New Roman" w:hAnsi="Times New Roman" w:cs="Times New Roman"/>
                      <w:color w:val="000000"/>
                      <w:sz w:val="20"/>
                      <w:szCs w:val="20"/>
                      <w:lang w:eastAsia="en-GB"/>
                    </w:rPr>
                  </w:rPrChange>
                </w:rPr>
                <w:delText>A</w:delText>
              </w:r>
              <w:r w:rsidR="00621C41" w:rsidRPr="00F036ED" w:rsidDel="0045278C">
                <w:rPr>
                  <w:rFonts w:ascii="Times New Roman" w:eastAsia="Times New Roman" w:hAnsi="Times New Roman" w:cs="Times New Roman"/>
                  <w:color w:val="000000"/>
                  <w:sz w:val="20"/>
                  <w:szCs w:val="20"/>
                  <w:highlight w:val="yellow"/>
                  <w:lang w:eastAsia="en-GB"/>
                  <w:rPrChange w:id="190" w:author="Author">
                    <w:rPr>
                      <w:rFonts w:ascii="Times New Roman" w:eastAsia="Times New Roman" w:hAnsi="Times New Roman" w:cs="Times New Roman"/>
                      <w:color w:val="000000"/>
                      <w:sz w:val="20"/>
                      <w:szCs w:val="20"/>
                      <w:lang w:eastAsia="en-GB"/>
                    </w:rPr>
                  </w:rPrChange>
                </w:rPr>
                <w:delText xml:space="preserve">ggregate excess of loss </w:delText>
              </w:r>
              <w:r w:rsidR="00621C41" w:rsidRPr="00F036ED" w:rsidDel="0045278C">
                <w:rPr>
                  <w:rFonts w:ascii="Times New Roman" w:eastAsia="Times New Roman" w:hAnsi="Times New Roman" w:cs="Times New Roman"/>
                  <w:color w:val="000000"/>
                  <w:sz w:val="20"/>
                  <w:szCs w:val="20"/>
                  <w:highlight w:val="yellow"/>
                  <w:lang w:eastAsia="en-GB"/>
                  <w:rPrChange w:id="191"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92" w:author="Author">
                    <w:rPr>
                      <w:rFonts w:ascii="Times New Roman" w:eastAsia="Times New Roman" w:hAnsi="Times New Roman" w:cs="Times New Roman"/>
                      <w:color w:val="000000"/>
                      <w:sz w:val="20"/>
                      <w:szCs w:val="20"/>
                      <w:lang w:eastAsia="en-GB"/>
                    </w:rPr>
                  </w:rPrChange>
                </w:rPr>
                <w:delText>14</w:delText>
              </w:r>
              <w:r w:rsidR="00621C41" w:rsidRPr="00F036ED" w:rsidDel="0045278C">
                <w:rPr>
                  <w:rFonts w:ascii="Times New Roman" w:eastAsia="Times New Roman" w:hAnsi="Times New Roman" w:cs="Times New Roman"/>
                  <w:color w:val="000000"/>
                  <w:sz w:val="20"/>
                  <w:szCs w:val="20"/>
                  <w:highlight w:val="yellow"/>
                  <w:lang w:eastAsia="en-GB"/>
                  <w:rPrChange w:id="193"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194"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195"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196" w:author="Author">
                    <w:rPr>
                      <w:rFonts w:ascii="Times New Roman" w:eastAsia="Times New Roman" w:hAnsi="Times New Roman" w:cs="Times New Roman"/>
                      <w:color w:val="000000"/>
                      <w:sz w:val="20"/>
                      <w:szCs w:val="20"/>
                      <w:lang w:eastAsia="en-GB"/>
                    </w:rPr>
                  </w:rPrChange>
                </w:rPr>
                <w:delText>U</w:delText>
              </w:r>
              <w:r w:rsidR="00621C41" w:rsidRPr="00F036ED" w:rsidDel="0045278C">
                <w:rPr>
                  <w:rFonts w:ascii="Times New Roman" w:eastAsia="Times New Roman" w:hAnsi="Times New Roman" w:cs="Times New Roman"/>
                  <w:color w:val="000000"/>
                  <w:sz w:val="20"/>
                  <w:szCs w:val="20"/>
                  <w:highlight w:val="yellow"/>
                  <w:lang w:eastAsia="en-GB"/>
                  <w:rPrChange w:id="197" w:author="Author">
                    <w:rPr>
                      <w:rFonts w:ascii="Times New Roman" w:eastAsia="Times New Roman" w:hAnsi="Times New Roman" w:cs="Times New Roman"/>
                      <w:color w:val="000000"/>
                      <w:sz w:val="20"/>
                      <w:szCs w:val="20"/>
                      <w:lang w:eastAsia="en-GB"/>
                    </w:rPr>
                  </w:rPrChange>
                </w:rPr>
                <w:delText xml:space="preserve">nlimited excess of loss </w:delText>
              </w:r>
              <w:r w:rsidR="00621C41" w:rsidRPr="00F036ED" w:rsidDel="0045278C">
                <w:rPr>
                  <w:rFonts w:ascii="Times New Roman" w:eastAsia="Times New Roman" w:hAnsi="Times New Roman" w:cs="Times New Roman"/>
                  <w:color w:val="000000"/>
                  <w:sz w:val="20"/>
                  <w:szCs w:val="20"/>
                  <w:highlight w:val="yellow"/>
                  <w:lang w:eastAsia="en-GB"/>
                  <w:rPrChange w:id="198"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199" w:author="Author">
                    <w:rPr>
                      <w:rFonts w:ascii="Times New Roman" w:eastAsia="Times New Roman" w:hAnsi="Times New Roman" w:cs="Times New Roman"/>
                      <w:color w:val="000000"/>
                      <w:sz w:val="20"/>
                      <w:szCs w:val="20"/>
                      <w:lang w:eastAsia="en-GB"/>
                    </w:rPr>
                  </w:rPrChange>
                </w:rPr>
                <w:delText>15</w:delText>
              </w:r>
              <w:r w:rsidR="00621C41" w:rsidRPr="00F036ED" w:rsidDel="0045278C">
                <w:rPr>
                  <w:rFonts w:ascii="Times New Roman" w:eastAsia="Times New Roman" w:hAnsi="Times New Roman" w:cs="Times New Roman"/>
                  <w:color w:val="000000"/>
                  <w:sz w:val="20"/>
                  <w:szCs w:val="20"/>
                  <w:highlight w:val="yellow"/>
                  <w:lang w:eastAsia="en-GB"/>
                  <w:rPrChange w:id="200"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201"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202"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203" w:author="Author">
                    <w:rPr>
                      <w:rFonts w:ascii="Times New Roman" w:eastAsia="Times New Roman" w:hAnsi="Times New Roman" w:cs="Times New Roman"/>
                      <w:color w:val="000000"/>
                      <w:sz w:val="20"/>
                      <w:szCs w:val="20"/>
                      <w:lang w:eastAsia="en-GB"/>
                    </w:rPr>
                  </w:rPrChange>
                </w:rPr>
                <w:delText>O</w:delText>
              </w:r>
              <w:r w:rsidR="00621C41" w:rsidRPr="00F036ED" w:rsidDel="0045278C">
                <w:rPr>
                  <w:rFonts w:ascii="Times New Roman" w:eastAsia="Times New Roman" w:hAnsi="Times New Roman" w:cs="Times New Roman"/>
                  <w:color w:val="000000"/>
                  <w:sz w:val="20"/>
                  <w:szCs w:val="20"/>
                  <w:highlight w:val="yellow"/>
                  <w:lang w:eastAsia="en-GB"/>
                  <w:rPrChange w:id="204" w:author="Author">
                    <w:rPr>
                      <w:rFonts w:ascii="Times New Roman" w:eastAsia="Times New Roman" w:hAnsi="Times New Roman" w:cs="Times New Roman"/>
                      <w:color w:val="000000"/>
                      <w:sz w:val="20"/>
                      <w:szCs w:val="20"/>
                      <w:lang w:eastAsia="en-GB"/>
                    </w:rPr>
                  </w:rPrChange>
                </w:rPr>
                <w:delText xml:space="preserve">ther proportional treaties </w:delText>
              </w:r>
              <w:r w:rsidR="00621C41" w:rsidRPr="00F036ED" w:rsidDel="0045278C">
                <w:rPr>
                  <w:rFonts w:ascii="Times New Roman" w:eastAsia="Times New Roman" w:hAnsi="Times New Roman" w:cs="Times New Roman"/>
                  <w:color w:val="000000"/>
                  <w:sz w:val="20"/>
                  <w:szCs w:val="20"/>
                  <w:highlight w:val="yellow"/>
                  <w:lang w:eastAsia="en-GB"/>
                  <w:rPrChange w:id="205"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206" w:author="Author">
                    <w:rPr>
                      <w:rFonts w:ascii="Times New Roman" w:eastAsia="Times New Roman" w:hAnsi="Times New Roman" w:cs="Times New Roman"/>
                      <w:color w:val="000000"/>
                      <w:sz w:val="20"/>
                      <w:szCs w:val="20"/>
                      <w:lang w:eastAsia="en-GB"/>
                    </w:rPr>
                  </w:rPrChange>
                </w:rPr>
                <w:delText>16</w:delText>
              </w:r>
              <w:r w:rsidR="00621C41" w:rsidRPr="00F036ED" w:rsidDel="0045278C">
                <w:rPr>
                  <w:rFonts w:ascii="Times New Roman" w:eastAsia="Times New Roman" w:hAnsi="Times New Roman" w:cs="Times New Roman"/>
                  <w:color w:val="000000"/>
                  <w:sz w:val="20"/>
                  <w:szCs w:val="20"/>
                  <w:highlight w:val="yellow"/>
                  <w:lang w:eastAsia="en-GB"/>
                  <w:rPrChange w:id="207"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208" w:author="Author">
                    <w:rPr>
                      <w:rFonts w:ascii="Times New Roman" w:eastAsia="Times New Roman" w:hAnsi="Times New Roman" w:cs="Times New Roman"/>
                      <w:color w:val="000000"/>
                      <w:sz w:val="20"/>
                      <w:szCs w:val="20"/>
                      <w:lang w:eastAsia="en-GB"/>
                    </w:rPr>
                  </w:rPrChange>
                </w:rPr>
                <w:delText>-</w:delText>
              </w:r>
              <w:r w:rsidR="00621C41" w:rsidRPr="00F036ED" w:rsidDel="0045278C">
                <w:rPr>
                  <w:rFonts w:ascii="Times New Roman" w:eastAsia="Times New Roman" w:hAnsi="Times New Roman" w:cs="Times New Roman"/>
                  <w:color w:val="000000"/>
                  <w:sz w:val="20"/>
                  <w:szCs w:val="20"/>
                  <w:highlight w:val="yellow"/>
                  <w:lang w:eastAsia="en-GB"/>
                  <w:rPrChange w:id="209" w:author="Author">
                    <w:rPr>
                      <w:rFonts w:ascii="Times New Roman" w:eastAsia="Times New Roman" w:hAnsi="Times New Roman" w:cs="Times New Roman"/>
                      <w:color w:val="000000"/>
                      <w:sz w:val="20"/>
                      <w:szCs w:val="20"/>
                      <w:lang w:eastAsia="en-GB"/>
                    </w:rPr>
                  </w:rPrChange>
                </w:rPr>
                <w:delText xml:space="preserve"> </w:delText>
              </w:r>
              <w:r w:rsidR="00AC14BC" w:rsidRPr="00F036ED" w:rsidDel="0045278C">
                <w:rPr>
                  <w:rFonts w:ascii="Times New Roman" w:eastAsia="Times New Roman" w:hAnsi="Times New Roman" w:cs="Times New Roman"/>
                  <w:color w:val="000000"/>
                  <w:sz w:val="20"/>
                  <w:szCs w:val="20"/>
                  <w:highlight w:val="yellow"/>
                  <w:lang w:eastAsia="en-GB"/>
                  <w:rPrChange w:id="210" w:author="Author">
                    <w:rPr>
                      <w:rFonts w:ascii="Times New Roman" w:eastAsia="Times New Roman" w:hAnsi="Times New Roman" w:cs="Times New Roman"/>
                      <w:color w:val="000000"/>
                      <w:sz w:val="20"/>
                      <w:szCs w:val="20"/>
                      <w:lang w:eastAsia="en-GB"/>
                    </w:rPr>
                  </w:rPrChange>
                </w:rPr>
                <w:delText>O</w:delText>
              </w:r>
              <w:r w:rsidR="00621C41" w:rsidRPr="00F036ED" w:rsidDel="0045278C">
                <w:rPr>
                  <w:rFonts w:ascii="Times New Roman" w:eastAsia="Times New Roman" w:hAnsi="Times New Roman" w:cs="Times New Roman"/>
                  <w:color w:val="000000"/>
                  <w:sz w:val="20"/>
                  <w:szCs w:val="20"/>
                  <w:highlight w:val="yellow"/>
                  <w:lang w:eastAsia="en-GB"/>
                  <w:rPrChange w:id="211" w:author="Author">
                    <w:rPr>
                      <w:rFonts w:ascii="Times New Roman" w:eastAsia="Times New Roman" w:hAnsi="Times New Roman" w:cs="Times New Roman"/>
                      <w:color w:val="000000"/>
                      <w:sz w:val="20"/>
                      <w:szCs w:val="20"/>
                      <w:lang w:eastAsia="en-GB"/>
                    </w:rPr>
                  </w:rPrChange>
                </w:rPr>
                <w:delText xml:space="preserve">ther non proportional treaties </w:delText>
              </w:r>
              <w:r w:rsidR="00621C41" w:rsidRPr="00F036ED" w:rsidDel="0045278C">
                <w:rPr>
                  <w:rFonts w:ascii="Times New Roman" w:eastAsia="Times New Roman" w:hAnsi="Times New Roman" w:cs="Times New Roman"/>
                  <w:color w:val="000000"/>
                  <w:sz w:val="20"/>
                  <w:szCs w:val="20"/>
                  <w:highlight w:val="yellow"/>
                  <w:lang w:eastAsia="en-GB"/>
                  <w:rPrChange w:id="212" w:author="Author">
                    <w:rPr>
                      <w:rFonts w:ascii="Times New Roman" w:eastAsia="Times New Roman" w:hAnsi="Times New Roman" w:cs="Times New Roman"/>
                      <w:color w:val="000000"/>
                      <w:sz w:val="20"/>
                      <w:szCs w:val="20"/>
                      <w:lang w:eastAsia="en-GB"/>
                    </w:rPr>
                  </w:rPrChange>
                </w:rPr>
                <w:br/>
              </w:r>
              <w:r w:rsidR="00AC14BC" w:rsidRPr="00F036ED" w:rsidDel="0045278C">
                <w:rPr>
                  <w:rFonts w:ascii="Times New Roman" w:eastAsia="Times New Roman" w:hAnsi="Times New Roman" w:cs="Times New Roman"/>
                  <w:color w:val="000000"/>
                  <w:sz w:val="20"/>
                  <w:szCs w:val="20"/>
                  <w:highlight w:val="yellow"/>
                  <w:lang w:eastAsia="en-GB"/>
                  <w:rPrChange w:id="213" w:author="Author">
                    <w:rPr>
                      <w:rFonts w:ascii="Times New Roman" w:eastAsia="Times New Roman" w:hAnsi="Times New Roman" w:cs="Times New Roman"/>
                      <w:color w:val="000000"/>
                      <w:sz w:val="20"/>
                      <w:szCs w:val="20"/>
                      <w:lang w:eastAsia="en-GB"/>
                    </w:rPr>
                  </w:rPrChange>
                </w:rPr>
                <w:delText>17</w:delText>
              </w:r>
            </w:del>
            <w:ins w:id="214" w:author="Author">
              <w:del w:id="215" w:author="Author">
                <w:r w:rsidRPr="00F036ED" w:rsidDel="0045278C">
                  <w:rPr>
                    <w:rFonts w:ascii="Times New Roman" w:eastAsia="Times New Roman" w:hAnsi="Times New Roman" w:cs="Times New Roman"/>
                    <w:color w:val="000000"/>
                    <w:sz w:val="20"/>
                    <w:szCs w:val="20"/>
                    <w:highlight w:val="yellow"/>
                    <w:lang w:eastAsia="en-GB"/>
                    <w:rPrChange w:id="216" w:author="Author">
                      <w:rPr>
                        <w:rFonts w:ascii="Times New Roman" w:eastAsia="Times New Roman" w:hAnsi="Times New Roman" w:cs="Times New Roman"/>
                        <w:color w:val="000000"/>
                        <w:sz w:val="20"/>
                        <w:szCs w:val="20"/>
                        <w:lang w:eastAsia="en-GB"/>
                      </w:rPr>
                    </w:rPrChange>
                  </w:rPr>
                  <w:delText>8</w:delText>
                </w:r>
              </w:del>
            </w:ins>
            <w:del w:id="217" w:author="Author">
              <w:r w:rsidR="00621C41" w:rsidRPr="00F036ED" w:rsidDel="0045278C">
                <w:rPr>
                  <w:rFonts w:ascii="Times New Roman" w:eastAsia="Times New Roman" w:hAnsi="Times New Roman" w:cs="Times New Roman"/>
                  <w:color w:val="000000"/>
                  <w:sz w:val="20"/>
                  <w:szCs w:val="20"/>
                  <w:highlight w:val="yellow"/>
                  <w:lang w:eastAsia="en-GB"/>
                  <w:rPrChange w:id="218" w:author="Author">
                    <w:rPr>
                      <w:rFonts w:ascii="Times New Roman" w:eastAsia="Times New Roman" w:hAnsi="Times New Roman" w:cs="Times New Roman"/>
                      <w:color w:val="000000"/>
                      <w:sz w:val="20"/>
                      <w:szCs w:val="20"/>
                      <w:lang w:eastAsia="en-GB"/>
                    </w:rPr>
                  </w:rPrChange>
                </w:rPr>
                <w:delText> </w:delText>
              </w:r>
              <w:r w:rsidR="00AC14BC" w:rsidRPr="00F036ED" w:rsidDel="0045278C">
                <w:rPr>
                  <w:rFonts w:ascii="Times New Roman" w:eastAsia="Times New Roman" w:hAnsi="Times New Roman" w:cs="Times New Roman"/>
                  <w:color w:val="000000"/>
                  <w:sz w:val="20"/>
                  <w:szCs w:val="20"/>
                  <w:highlight w:val="yellow"/>
                  <w:lang w:eastAsia="en-GB"/>
                  <w:rPrChange w:id="219" w:author="Author">
                    <w:rPr>
                      <w:rFonts w:ascii="Times New Roman" w:eastAsia="Times New Roman" w:hAnsi="Times New Roman" w:cs="Times New Roman"/>
                      <w:color w:val="000000"/>
                      <w:sz w:val="20"/>
                      <w:szCs w:val="20"/>
                      <w:lang w:eastAsia="en-GB"/>
                    </w:rPr>
                  </w:rPrChange>
                </w:rPr>
                <w:delText>-</w:delText>
              </w:r>
            </w:del>
            <w:ins w:id="220" w:author="Author">
              <w:del w:id="221" w:author="Author">
                <w:r w:rsidRPr="00F036ED" w:rsidDel="0045278C">
                  <w:rPr>
                    <w:rFonts w:ascii="Times New Roman" w:eastAsia="Times New Roman" w:hAnsi="Times New Roman" w:cs="Times New Roman"/>
                    <w:color w:val="000000"/>
                    <w:sz w:val="20"/>
                    <w:szCs w:val="20"/>
                    <w:highlight w:val="yellow"/>
                    <w:lang w:eastAsia="en-GB"/>
                    <w:rPrChange w:id="222" w:author="Author">
                      <w:rPr>
                        <w:rFonts w:ascii="Times New Roman" w:eastAsia="Times New Roman" w:hAnsi="Times New Roman" w:cs="Times New Roman"/>
                        <w:color w:val="000000"/>
                        <w:sz w:val="20"/>
                        <w:szCs w:val="20"/>
                        <w:lang w:eastAsia="en-GB"/>
                      </w:rPr>
                    </w:rPrChange>
                  </w:rPr>
                  <w:delText>–</w:delText>
                </w:r>
              </w:del>
            </w:ins>
            <w:del w:id="223" w:author="Author">
              <w:r w:rsidR="00621C41" w:rsidRPr="00F036ED" w:rsidDel="0045278C">
                <w:rPr>
                  <w:rFonts w:ascii="Times New Roman" w:eastAsia="Times New Roman" w:hAnsi="Times New Roman" w:cs="Times New Roman"/>
                  <w:color w:val="000000"/>
                  <w:sz w:val="20"/>
                  <w:szCs w:val="20"/>
                  <w:highlight w:val="yellow"/>
                  <w:lang w:eastAsia="en-GB"/>
                  <w:rPrChange w:id="224" w:author="Author">
                    <w:rPr>
                      <w:rFonts w:ascii="Times New Roman" w:eastAsia="Times New Roman" w:hAnsi="Times New Roman" w:cs="Times New Roman"/>
                      <w:color w:val="000000"/>
                      <w:sz w:val="20"/>
                      <w:szCs w:val="20"/>
                      <w:lang w:eastAsia="en-GB"/>
                    </w:rPr>
                  </w:rPrChange>
                </w:rPr>
                <w:delText xml:space="preserve"> Others</w:delText>
              </w:r>
            </w:del>
          </w:p>
          <w:p w:rsidR="00621C41" w:rsidRPr="001E51B1" w:rsidRDefault="00621C41">
            <w:pPr>
              <w:spacing w:after="0" w:line="240" w:lineRule="auto"/>
              <w:rPr>
                <w:rFonts w:ascii="Times New Roman" w:eastAsia="Times New Roman" w:hAnsi="Times New Roman" w:cs="Times New Roman"/>
                <w:color w:val="000000"/>
                <w:sz w:val="20"/>
                <w:szCs w:val="20"/>
                <w:lang w:eastAsia="en-GB"/>
              </w:rPr>
            </w:pPr>
            <w:del w:id="225" w:author="Author">
              <w:r w:rsidRPr="001E51B1" w:rsidDel="00EB3FA6">
                <w:rPr>
                  <w:rFonts w:ascii="Times New Roman" w:eastAsia="Times New Roman" w:hAnsi="Times New Roman" w:cs="Times New Roman"/>
                  <w:color w:val="000000"/>
                  <w:sz w:val="20"/>
                  <w:szCs w:val="20"/>
                  <w:lang w:eastAsia="en-GB"/>
                </w:rPr>
                <w:br/>
              </w:r>
            </w:del>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1E51B1">
              <w:rPr>
                <w:rFonts w:ascii="Times New Roman" w:eastAsia="Times New Roman" w:hAnsi="Times New Roman" w:cs="Times New Roman"/>
                <w:color w:val="000000"/>
                <w:sz w:val="20"/>
                <w:szCs w:val="20"/>
                <w:lang w:eastAsia="en-GB"/>
              </w:rPr>
              <w:t xml:space="preserve"> </w:t>
            </w:r>
            <w:r w:rsidRPr="001E51B1">
              <w:rPr>
                <w:rFonts w:ascii="Times New Roman" w:eastAsia="Times New Roman" w:hAnsi="Times New Roman" w:cs="Times New Roman"/>
                <w:color w:val="000000"/>
                <w:sz w:val="20"/>
                <w:szCs w:val="20"/>
                <w:lang w:eastAsia="en-GB"/>
              </w:rPr>
              <w:t xml:space="preserve">must be filled in here.  For XL or SL treaties enter the initial capacity. </w:t>
            </w:r>
            <w:r w:rsidRPr="001E51B1">
              <w:rPr>
                <w:rFonts w:ascii="Times New Roman" w:eastAsia="Times New Roman" w:hAnsi="Times New Roman" w:cs="Times New Roman"/>
                <w:color w:val="000000"/>
                <w:sz w:val="20"/>
                <w:szCs w:val="20"/>
                <w:lang w:eastAsia="en-GB"/>
              </w:rPr>
              <w:br/>
              <w:t xml:space="preserve">This item has to be reported in the currency of the </w:t>
            </w:r>
            <w:r w:rsidR="00352929" w:rsidRPr="001E51B1">
              <w:rPr>
                <w:rFonts w:ascii="Times New Roman" w:eastAsia="Times New Roman" w:hAnsi="Times New Roman" w:cs="Times New Roman"/>
                <w:color w:val="000000"/>
                <w:sz w:val="20"/>
                <w:szCs w:val="20"/>
                <w:lang w:eastAsia="en-GB"/>
              </w:rPr>
              <w:t>transaction</w:t>
            </w:r>
            <w:r w:rsidRPr="001E51B1">
              <w:rPr>
                <w:rFonts w:ascii="Times New Roman" w:eastAsia="Times New Roman" w:hAnsi="Times New Roman" w:cs="Times New Roman"/>
                <w:color w:val="000000"/>
                <w:sz w:val="20"/>
                <w:szCs w:val="20"/>
                <w:lang w:eastAsia="en-GB"/>
              </w:rPr>
              <w:t xml:space="preserve">. </w:t>
            </w:r>
          </w:p>
          <w:p w:rsidR="00EA20C9" w:rsidRPr="001E51B1" w:rsidRDefault="00EA20C9" w:rsidP="00621C41">
            <w:pPr>
              <w:spacing w:after="0" w:line="240" w:lineRule="auto"/>
              <w:rPr>
                <w:rFonts w:ascii="Times New Roman" w:eastAsia="Times New Roman" w:hAnsi="Times New Roman" w:cs="Times New Roman"/>
                <w:color w:val="000000"/>
                <w:sz w:val="20"/>
                <w:szCs w:val="20"/>
                <w:lang w:eastAsia="en-GB"/>
              </w:rPr>
            </w:pPr>
            <w:del w:id="226" w:author="Author">
              <w:r w:rsidRPr="001E51B1" w:rsidDel="00450002">
                <w:rPr>
                  <w:rFonts w:ascii="Times New Roman" w:eastAsia="Times New Roman" w:hAnsi="Times New Roman" w:cs="Times New Roman"/>
                  <w:color w:val="000000"/>
                  <w:sz w:val="20"/>
                  <w:szCs w:val="20"/>
                  <w:lang w:eastAsia="en-GB"/>
                </w:rPr>
                <w:delText xml:space="preserve">This </w:delText>
              </w:r>
              <w:r w:rsidR="00B23A54" w:rsidDel="00450002">
                <w:rPr>
                  <w:rFonts w:ascii="Times New Roman" w:eastAsia="Times New Roman" w:hAnsi="Times New Roman" w:cs="Times New Roman"/>
                  <w:color w:val="000000"/>
                  <w:sz w:val="20"/>
                  <w:szCs w:val="20"/>
                  <w:lang w:eastAsia="en-GB"/>
                </w:rPr>
                <w:delText>shall</w:delText>
              </w:r>
              <w:r w:rsidRPr="001E51B1" w:rsidDel="00450002">
                <w:rPr>
                  <w:rFonts w:ascii="Times New Roman" w:eastAsia="Times New Roman" w:hAnsi="Times New Roman" w:cs="Times New Roman"/>
                  <w:color w:val="000000"/>
                  <w:sz w:val="20"/>
                  <w:szCs w:val="20"/>
                  <w:lang w:eastAsia="en-GB"/>
                </w:rPr>
                <w:delText xml:space="preserve"> be the same as reported in S.30.0</w:delText>
              </w:r>
              <w:r w:rsidRPr="001E51B1" w:rsidDel="00190E43">
                <w:rPr>
                  <w:rFonts w:ascii="Times New Roman" w:eastAsia="Times New Roman" w:hAnsi="Times New Roman" w:cs="Times New Roman"/>
                  <w:color w:val="000000"/>
                  <w:sz w:val="20"/>
                  <w:szCs w:val="20"/>
                  <w:lang w:eastAsia="en-GB"/>
                </w:rPr>
                <w:delText>2</w:delText>
              </w:r>
            </w:del>
            <w:r w:rsidRPr="001E51B1">
              <w:rPr>
                <w:rFonts w:ascii="Times New Roman" w:eastAsia="Times New Roman" w:hAnsi="Times New Roman" w:cs="Times New Roman"/>
                <w:color w:val="000000"/>
                <w:sz w:val="20"/>
                <w:szCs w:val="20"/>
                <w:lang w:eastAsia="en-GB"/>
              </w:rPr>
              <w:t>.</w:t>
            </w:r>
          </w:p>
        </w:tc>
      </w:tr>
      <w:tr w:rsidR="00621C41" w:rsidRPr="002A38BE" w:rsidTr="001E51B1">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rsidP="00621C41">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0 (</w:t>
            </w:r>
            <w:r w:rsidR="00621C41" w:rsidRPr="001E51B1">
              <w:rPr>
                <w:rFonts w:ascii="Times New Roman" w:eastAsia="Times New Roman" w:hAnsi="Times New Roman" w:cs="Times New Roman"/>
                <w:color w:val="000000" w:themeColor="text1"/>
                <w:sz w:val="20"/>
                <w:szCs w:val="20"/>
                <w:lang w:eastAsia="en-GB"/>
              </w:rPr>
              <w:t>K6</w:t>
            </w:r>
            <w:r>
              <w:rPr>
                <w:rFonts w:ascii="Times New Roman" w:eastAsia="Times New Roman" w:hAnsi="Times New Roman" w:cs="Times New Roman"/>
                <w:color w:val="000000" w:themeColor="text1"/>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312CEC">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1E51B1">
              <w:rPr>
                <w:rFonts w:ascii="Times New Roman" w:eastAsia="Times New Roman" w:hAnsi="Times New Roman" w:cs="Times New Roman"/>
                <w:color w:val="000000" w:themeColor="text1"/>
                <w:sz w:val="20"/>
                <w:szCs w:val="20"/>
                <w:lang w:eastAsia="en-GB"/>
              </w:rPr>
              <w:br/>
            </w:r>
            <w:r w:rsidRPr="001E51B1">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621C41" w:rsidRPr="002A38BE" w:rsidTr="001E51B1">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DD516A">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195024"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amount due from the reinsurer at the reporting </w:t>
            </w:r>
            <w:r w:rsidR="00195024" w:rsidRPr="001E51B1">
              <w:rPr>
                <w:rFonts w:ascii="Times New Roman" w:eastAsia="Times New Roman" w:hAnsi="Times New Roman" w:cs="Times New Roman"/>
                <w:color w:val="000000"/>
                <w:sz w:val="20"/>
                <w:szCs w:val="20"/>
                <w:lang w:eastAsia="en-GB"/>
              </w:rPr>
              <w:t xml:space="preserve">date </w:t>
            </w:r>
            <w:r w:rsidRPr="001E51B1">
              <w:rPr>
                <w:rFonts w:ascii="Times New Roman" w:eastAsia="Times New Roman" w:hAnsi="Times New Roman" w:cs="Times New Roman"/>
                <w:color w:val="000000"/>
                <w:sz w:val="20"/>
                <w:szCs w:val="20"/>
                <w:lang w:eastAsia="en-GB"/>
              </w:rPr>
              <w:t xml:space="preserve">which include:  </w:t>
            </w:r>
            <w:r w:rsidRPr="001E51B1">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1E51B1">
              <w:rPr>
                <w:rFonts w:ascii="Times New Roman" w:eastAsia="Times New Roman" w:hAnsi="Times New Roman" w:cs="Times New Roman"/>
                <w:color w:val="000000"/>
                <w:sz w:val="20"/>
                <w:szCs w:val="20"/>
                <w:lang w:eastAsia="en-GB"/>
              </w:rPr>
              <w:t>;</w:t>
            </w:r>
            <w:proofErr w:type="gramEnd"/>
            <w:r w:rsidRPr="001E51B1">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1E51B1">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r w:rsidRPr="001E51B1">
              <w:rPr>
                <w:rFonts w:ascii="Times New Roman" w:eastAsia="Times New Roman" w:hAnsi="Times New Roman" w:cs="Times New Roman"/>
                <w:color w:val="000000"/>
                <w:sz w:val="20"/>
                <w:szCs w:val="20"/>
                <w:lang w:eastAsia="en-GB"/>
              </w:rPr>
              <w:br/>
            </w:r>
          </w:p>
          <w:p w:rsidR="00DD516A"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0772CF">
              <w:rPr>
                <w:rFonts w:ascii="Times New Roman" w:eastAsia="Times New Roman" w:hAnsi="Times New Roman" w:cs="Times New Roman"/>
                <w:color w:val="000000"/>
                <w:sz w:val="20"/>
                <w:szCs w:val="20"/>
                <w:lang w:eastAsia="en-GB"/>
              </w:rPr>
              <w:t xml:space="preserve">This item has to be reported in the </w:t>
            </w:r>
            <w:ins w:id="227" w:author="Author">
              <w:r w:rsidR="00310AD6" w:rsidRPr="00F036ED">
                <w:rPr>
                  <w:rFonts w:ascii="Times New Roman" w:eastAsia="Times New Roman" w:hAnsi="Times New Roman" w:cs="Times New Roman"/>
                  <w:color w:val="000000"/>
                  <w:sz w:val="20"/>
                  <w:szCs w:val="20"/>
                  <w:lang w:eastAsia="en-GB"/>
                  <w:rPrChange w:id="228" w:author="Author">
                    <w:rPr>
                      <w:rFonts w:ascii="Times New Roman" w:eastAsia="Times New Roman" w:hAnsi="Times New Roman" w:cs="Times New Roman"/>
                      <w:color w:val="000000"/>
                      <w:sz w:val="20"/>
                      <w:szCs w:val="20"/>
                      <w:highlight w:val="yellow"/>
                      <w:lang w:eastAsia="en-GB"/>
                    </w:rPr>
                  </w:rPrChange>
                </w:rPr>
                <w:t xml:space="preserve">reporting </w:t>
              </w:r>
            </w:ins>
            <w:r w:rsidRPr="000772CF">
              <w:rPr>
                <w:rFonts w:ascii="Times New Roman" w:eastAsia="Times New Roman" w:hAnsi="Times New Roman" w:cs="Times New Roman"/>
                <w:color w:val="000000"/>
                <w:sz w:val="20"/>
                <w:szCs w:val="20"/>
                <w:lang w:eastAsia="en-GB"/>
              </w:rPr>
              <w:t>currency of the group.</w:t>
            </w:r>
            <w:r w:rsidRPr="001E51B1">
              <w:rPr>
                <w:rFonts w:ascii="Times New Roman" w:eastAsia="Times New Roman" w:hAnsi="Times New Roman" w:cs="Times New Roman"/>
                <w:color w:val="000000"/>
                <w:sz w:val="20"/>
                <w:szCs w:val="20"/>
                <w:lang w:eastAsia="en-GB"/>
              </w:rPr>
              <w:t xml:space="preserve"> </w:t>
            </w:r>
          </w:p>
          <w:p w:rsidR="00621C41" w:rsidRPr="001E51B1" w:rsidRDefault="00DD516A">
            <w:pPr>
              <w:spacing w:after="0" w:line="240" w:lineRule="auto"/>
              <w:rPr>
                <w:rFonts w:ascii="Times New Roman" w:eastAsia="Times New Roman" w:hAnsi="Times New Roman" w:cs="Times New Roman"/>
                <w:color w:val="000000"/>
                <w:sz w:val="20"/>
                <w:szCs w:val="20"/>
                <w:lang w:eastAsia="en-GB"/>
              </w:rPr>
            </w:pPr>
            <w:del w:id="229" w:author="Author">
              <w:r w:rsidRPr="001E51B1" w:rsidDel="001C764C">
                <w:rPr>
                  <w:rFonts w:ascii="Times New Roman" w:eastAsia="Times New Roman" w:hAnsi="Times New Roman" w:cs="Times New Roman"/>
                  <w:color w:val="000000"/>
                  <w:sz w:val="20"/>
                  <w:szCs w:val="20"/>
                  <w:lang w:eastAsia="en-GB"/>
                </w:rPr>
                <w:delText xml:space="preserve">This </w:delText>
              </w:r>
              <w:r w:rsidR="00B23A54" w:rsidDel="001C764C">
                <w:rPr>
                  <w:rFonts w:ascii="Times New Roman" w:eastAsia="Times New Roman" w:hAnsi="Times New Roman" w:cs="Times New Roman"/>
                  <w:color w:val="000000"/>
                  <w:sz w:val="20"/>
                  <w:szCs w:val="20"/>
                  <w:lang w:eastAsia="en-GB"/>
                </w:rPr>
                <w:delText>shall</w:delText>
              </w:r>
              <w:r w:rsidRPr="001E51B1" w:rsidDel="001C764C">
                <w:rPr>
                  <w:rFonts w:ascii="Times New Roman" w:eastAsia="Times New Roman" w:hAnsi="Times New Roman" w:cs="Times New Roman"/>
                  <w:color w:val="000000"/>
                  <w:sz w:val="20"/>
                  <w:szCs w:val="20"/>
                  <w:lang w:eastAsia="en-GB"/>
                </w:rPr>
                <w:delText xml:space="preserve"> be the same as reported in S.3</w:delText>
              </w:r>
              <w:r w:rsidR="001134C2" w:rsidDel="001C764C">
                <w:rPr>
                  <w:rFonts w:ascii="Times New Roman" w:eastAsia="Times New Roman" w:hAnsi="Times New Roman" w:cs="Times New Roman"/>
                  <w:color w:val="000000"/>
                  <w:sz w:val="20"/>
                  <w:szCs w:val="20"/>
                  <w:lang w:eastAsia="en-GB"/>
                </w:rPr>
                <w:delText>1</w:delText>
              </w:r>
              <w:r w:rsidRPr="001E51B1" w:rsidDel="001C764C">
                <w:rPr>
                  <w:rFonts w:ascii="Times New Roman" w:eastAsia="Times New Roman" w:hAnsi="Times New Roman" w:cs="Times New Roman"/>
                  <w:color w:val="000000"/>
                  <w:sz w:val="20"/>
                  <w:szCs w:val="20"/>
                  <w:lang w:eastAsia="en-GB"/>
                </w:rPr>
                <w:delText>.0</w:delText>
              </w:r>
              <w:r w:rsidR="001134C2" w:rsidDel="001C764C">
                <w:rPr>
                  <w:rFonts w:ascii="Times New Roman" w:eastAsia="Times New Roman" w:hAnsi="Times New Roman" w:cs="Times New Roman"/>
                  <w:color w:val="000000"/>
                  <w:sz w:val="20"/>
                  <w:szCs w:val="20"/>
                  <w:lang w:eastAsia="en-GB"/>
                </w:rPr>
                <w:delText>1</w:delText>
              </w:r>
              <w:r w:rsidRPr="001E51B1" w:rsidDel="001C764C">
                <w:rPr>
                  <w:rFonts w:ascii="Times New Roman" w:eastAsia="Times New Roman" w:hAnsi="Times New Roman" w:cs="Times New Roman"/>
                  <w:color w:val="000000"/>
                  <w:sz w:val="20"/>
                  <w:szCs w:val="20"/>
                  <w:lang w:eastAsia="en-GB"/>
                </w:rPr>
                <w:delText>.</w:delText>
              </w:r>
            </w:del>
          </w:p>
        </w:tc>
      </w:tr>
      <w:tr w:rsidR="00621C41" w:rsidRPr="002A38BE" w:rsidTr="001E51B1">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5975CC" w:rsidRPr="000772CF" w:rsidRDefault="00190E43" w:rsidP="005975CC">
            <w:pPr>
              <w:spacing w:after="0" w:line="240" w:lineRule="auto"/>
              <w:rPr>
                <w:rFonts w:ascii="Times New Roman" w:eastAsia="Times New Roman" w:hAnsi="Times New Roman" w:cs="Times New Roman"/>
                <w:color w:val="000000"/>
                <w:sz w:val="20"/>
                <w:szCs w:val="20"/>
                <w:lang w:eastAsia="en-GB"/>
              </w:rPr>
            </w:pPr>
            <w:ins w:id="230" w:author="Author">
              <w:r>
                <w:rPr>
                  <w:rFonts w:ascii="Times New Roman" w:eastAsia="Times New Roman" w:hAnsi="Times New Roman" w:cs="Times New Roman"/>
                  <w:color w:val="000000"/>
                  <w:sz w:val="20"/>
                  <w:szCs w:val="20"/>
                  <w:lang w:eastAsia="en-GB"/>
                </w:rPr>
                <w:t>The r</w:t>
              </w:r>
            </w:ins>
            <w:del w:id="231" w:author="Author">
              <w:r w:rsidR="00195024" w:rsidRPr="001E51B1" w:rsidDel="00190E43">
                <w:rPr>
                  <w:rFonts w:ascii="Times New Roman" w:eastAsia="Times New Roman" w:hAnsi="Times New Roman" w:cs="Times New Roman"/>
                  <w:color w:val="000000"/>
                  <w:sz w:val="20"/>
                  <w:szCs w:val="20"/>
                  <w:lang w:eastAsia="en-GB"/>
                </w:rPr>
                <w:delText>R</w:delText>
              </w:r>
            </w:del>
            <w:r w:rsidR="00195024" w:rsidRPr="001E51B1">
              <w:rPr>
                <w:rFonts w:ascii="Times New Roman" w:eastAsia="Times New Roman" w:hAnsi="Times New Roman" w:cs="Times New Roman"/>
                <w:color w:val="000000"/>
                <w:sz w:val="20"/>
                <w:szCs w:val="20"/>
                <w:lang w:eastAsia="en-GB"/>
              </w:rPr>
              <w:t>einsurance result for the reinsurer</w:t>
            </w:r>
            <w:ins w:id="232" w:author="Author">
              <w:r>
                <w:rPr>
                  <w:rFonts w:ascii="Times New Roman" w:eastAsia="Times New Roman" w:hAnsi="Times New Roman" w:cs="Times New Roman"/>
                  <w:color w:val="000000"/>
                  <w:sz w:val="20"/>
                  <w:szCs w:val="20"/>
                  <w:lang w:eastAsia="en-GB"/>
                </w:rPr>
                <w:t xml:space="preserve"> </w:t>
              </w:r>
            </w:ins>
            <w:del w:id="233" w:author="Author">
              <w:r w:rsidR="00195024" w:rsidRPr="001E51B1" w:rsidDel="00190E43">
                <w:rPr>
                  <w:rFonts w:ascii="Times New Roman" w:eastAsia="Times New Roman" w:hAnsi="Times New Roman" w:cs="Times New Roman"/>
                  <w:color w:val="000000"/>
                  <w:sz w:val="20"/>
                  <w:szCs w:val="20"/>
                  <w:lang w:eastAsia="en-GB"/>
                </w:rPr>
                <w:delText xml:space="preserve"> identified in </w:delText>
              </w:r>
              <w:r w:rsidR="005975CC" w:rsidDel="00190E43">
                <w:rPr>
                  <w:rFonts w:ascii="Times New Roman" w:eastAsia="Times New Roman" w:hAnsi="Times New Roman" w:cs="Times New Roman"/>
                  <w:color w:val="000000"/>
                  <w:sz w:val="20"/>
                  <w:szCs w:val="20"/>
                  <w:lang w:eastAsia="en-GB"/>
                </w:rPr>
                <w:delText>C0040</w:delText>
              </w:r>
              <w:r w:rsidR="00195024" w:rsidRPr="001E51B1" w:rsidDel="00190E43">
                <w:rPr>
                  <w:rFonts w:ascii="Times New Roman" w:eastAsia="Times New Roman" w:hAnsi="Times New Roman" w:cs="Times New Roman"/>
                  <w:color w:val="000000"/>
                  <w:sz w:val="20"/>
                  <w:szCs w:val="20"/>
                  <w:lang w:eastAsia="en-GB"/>
                </w:rPr>
                <w:delText>. The calculation</w:delText>
              </w:r>
            </w:del>
            <w:r w:rsidR="00195024" w:rsidRPr="001E51B1">
              <w:rPr>
                <w:rFonts w:ascii="Times New Roman" w:eastAsia="Times New Roman" w:hAnsi="Times New Roman" w:cs="Times New Roman"/>
                <w:color w:val="000000"/>
                <w:sz w:val="20"/>
                <w:szCs w:val="20"/>
                <w:lang w:eastAsia="en-GB"/>
              </w:rPr>
              <w:t xml:space="preserve"> </w:t>
            </w:r>
            <w:r w:rsidR="00B23A54">
              <w:rPr>
                <w:rFonts w:ascii="Times New Roman" w:eastAsia="Times New Roman" w:hAnsi="Times New Roman" w:cs="Times New Roman"/>
                <w:color w:val="000000"/>
                <w:sz w:val="20"/>
                <w:szCs w:val="20"/>
                <w:lang w:eastAsia="en-GB"/>
              </w:rPr>
              <w:t>shall</w:t>
            </w:r>
            <w:r w:rsidR="00195024" w:rsidRPr="001E51B1">
              <w:rPr>
                <w:rFonts w:ascii="Times New Roman" w:eastAsia="Times New Roman" w:hAnsi="Times New Roman" w:cs="Times New Roman"/>
                <w:color w:val="000000"/>
                <w:sz w:val="20"/>
                <w:szCs w:val="20"/>
                <w:lang w:eastAsia="en-GB"/>
              </w:rPr>
              <w:t xml:space="preserve"> be</w:t>
            </w:r>
            <w:ins w:id="234" w:author="Author">
              <w:r>
                <w:rPr>
                  <w:rFonts w:ascii="Times New Roman" w:eastAsia="Times New Roman" w:hAnsi="Times New Roman" w:cs="Times New Roman"/>
                  <w:color w:val="000000"/>
                  <w:sz w:val="20"/>
                  <w:szCs w:val="20"/>
                  <w:lang w:eastAsia="en-GB"/>
                </w:rPr>
                <w:t xml:space="preserve"> calculated</w:t>
              </w:r>
            </w:ins>
            <w:r w:rsidR="00195024" w:rsidRPr="001E51B1">
              <w:rPr>
                <w:rFonts w:ascii="Times New Roman" w:eastAsia="Times New Roman" w:hAnsi="Times New Roman" w:cs="Times New Roman"/>
                <w:color w:val="000000"/>
                <w:sz w:val="20"/>
                <w:szCs w:val="20"/>
                <w:lang w:eastAsia="en-GB"/>
              </w:rPr>
              <w:t xml:space="preserve"> as follows: </w:t>
            </w:r>
            <w:r w:rsidR="00621C41" w:rsidRPr="001E51B1">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 xml:space="preserve">Gross reinsurance premiums paid by reinsured entity </w:t>
            </w:r>
            <w:r w:rsidR="00621C41" w:rsidRPr="001E51B1">
              <w:rPr>
                <w:rFonts w:ascii="Times New Roman" w:eastAsia="Times New Roman" w:hAnsi="Times New Roman" w:cs="Times New Roman"/>
                <w:color w:val="000000"/>
                <w:sz w:val="20"/>
                <w:szCs w:val="20"/>
                <w:lang w:eastAsia="en-GB"/>
              </w:rPr>
              <w:br/>
              <w:t xml:space="preserve">plus </w:t>
            </w:r>
            <w:r w:rsidR="00621C41" w:rsidRPr="001E51B1">
              <w:rPr>
                <w:rFonts w:ascii="Times New Roman" w:eastAsia="Times New Roman" w:hAnsi="Times New Roman" w:cs="Times New Roman"/>
                <w:color w:val="000000"/>
                <w:sz w:val="20"/>
                <w:szCs w:val="20"/>
                <w:lang w:eastAsia="en-GB"/>
              </w:rPr>
              <w:br/>
              <w:t>Claims paid by reinsurer during the reporting period</w:t>
            </w:r>
            <w:r w:rsidR="00621C41" w:rsidRPr="001E51B1">
              <w:rPr>
                <w:rFonts w:ascii="Times New Roman" w:eastAsia="Times New Roman" w:hAnsi="Times New Roman" w:cs="Times New Roman"/>
                <w:color w:val="000000"/>
                <w:sz w:val="20"/>
                <w:szCs w:val="20"/>
                <w:lang w:eastAsia="en-GB"/>
              </w:rPr>
              <w:br/>
              <w:t>plus</w:t>
            </w:r>
            <w:r w:rsidR="00621C41" w:rsidRPr="001E51B1">
              <w:rPr>
                <w:rFonts w:ascii="Times New Roman" w:eastAsia="Times New Roman" w:hAnsi="Times New Roman" w:cs="Times New Roman"/>
                <w:color w:val="000000"/>
                <w:sz w:val="20"/>
                <w:szCs w:val="20"/>
                <w:lang w:eastAsia="en-GB"/>
              </w:rPr>
              <w:br/>
              <w:t xml:space="preserve">Total reinsurance recoverables at the end of the reporting period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 xml:space="preserve">Total reinsurance recoverables at the start of </w:t>
            </w:r>
            <w:r w:rsidR="00621C41" w:rsidRPr="000772CF">
              <w:rPr>
                <w:rFonts w:ascii="Times New Roman" w:eastAsia="Times New Roman" w:hAnsi="Times New Roman" w:cs="Times New Roman"/>
                <w:color w:val="000000"/>
                <w:sz w:val="20"/>
                <w:szCs w:val="20"/>
                <w:lang w:eastAsia="en-GB"/>
              </w:rPr>
              <w:t>the reporting period</w:t>
            </w:r>
            <w:r w:rsidR="006D461E" w:rsidRPr="000772CF">
              <w:rPr>
                <w:rFonts w:ascii="Times New Roman" w:eastAsia="Times New Roman" w:hAnsi="Times New Roman" w:cs="Times New Roman"/>
                <w:color w:val="000000"/>
                <w:sz w:val="20"/>
                <w:szCs w:val="20"/>
                <w:lang w:eastAsia="en-GB"/>
              </w:rPr>
              <w:t>.</w:t>
            </w:r>
          </w:p>
          <w:p w:rsidR="00621C41" w:rsidRPr="001E51B1" w:rsidRDefault="00621C41" w:rsidP="005975CC">
            <w:pPr>
              <w:spacing w:after="0" w:line="240" w:lineRule="auto"/>
              <w:rPr>
                <w:rFonts w:ascii="Times New Roman" w:eastAsia="Times New Roman" w:hAnsi="Times New Roman" w:cs="Times New Roman"/>
                <w:color w:val="000000"/>
                <w:sz w:val="20"/>
                <w:szCs w:val="20"/>
                <w:lang w:eastAsia="en-GB"/>
              </w:rPr>
            </w:pPr>
            <w:r w:rsidRPr="000772CF">
              <w:rPr>
                <w:rFonts w:ascii="Times New Roman" w:eastAsia="Times New Roman" w:hAnsi="Times New Roman" w:cs="Times New Roman"/>
                <w:color w:val="000000"/>
                <w:sz w:val="20"/>
                <w:szCs w:val="20"/>
                <w:lang w:eastAsia="en-GB"/>
              </w:rPr>
              <w:t xml:space="preserve"> </w:t>
            </w:r>
            <w:r w:rsidRPr="000772CF">
              <w:rPr>
                <w:rFonts w:ascii="Times New Roman" w:eastAsia="Times New Roman" w:hAnsi="Times New Roman" w:cs="Times New Roman"/>
                <w:color w:val="000000"/>
                <w:sz w:val="20"/>
                <w:szCs w:val="20"/>
                <w:lang w:eastAsia="en-GB"/>
              </w:rPr>
              <w:br/>
              <w:t xml:space="preserve">This item has to be reported in the </w:t>
            </w:r>
            <w:ins w:id="235" w:author="Author">
              <w:r w:rsidR="00310AD6" w:rsidRPr="00F036ED">
                <w:rPr>
                  <w:rFonts w:ascii="Times New Roman" w:eastAsia="Times New Roman" w:hAnsi="Times New Roman" w:cs="Times New Roman"/>
                  <w:color w:val="000000"/>
                  <w:sz w:val="20"/>
                  <w:szCs w:val="20"/>
                  <w:lang w:eastAsia="en-GB"/>
                  <w:rPrChange w:id="236" w:author="Author">
                    <w:rPr>
                      <w:rFonts w:ascii="Times New Roman" w:eastAsia="Times New Roman" w:hAnsi="Times New Roman" w:cs="Times New Roman"/>
                      <w:color w:val="000000"/>
                      <w:sz w:val="20"/>
                      <w:szCs w:val="20"/>
                      <w:highlight w:val="yellow"/>
                      <w:lang w:eastAsia="en-GB"/>
                    </w:rPr>
                  </w:rPrChange>
                </w:rPr>
                <w:t xml:space="preserve">reporting </w:t>
              </w:r>
            </w:ins>
            <w:r w:rsidRPr="000772CF">
              <w:rPr>
                <w:rFonts w:ascii="Times New Roman" w:eastAsia="Times New Roman" w:hAnsi="Times New Roman" w:cs="Times New Roman"/>
                <w:color w:val="000000"/>
                <w:sz w:val="20"/>
                <w:szCs w:val="20"/>
                <w:lang w:eastAsia="en-GB"/>
              </w:rPr>
              <w:t>currency of the group.</w:t>
            </w:r>
            <w:r w:rsidRPr="001E51B1">
              <w:rPr>
                <w:rFonts w:ascii="Times New Roman" w:eastAsia="Times New Roman" w:hAnsi="Times New Roman" w:cs="Times New Roman"/>
                <w:color w:val="000000"/>
                <w:sz w:val="20"/>
                <w:szCs w:val="20"/>
                <w:lang w:eastAsia="en-GB"/>
              </w:rPr>
              <w:t xml:space="preserve"> </w:t>
            </w:r>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1E51B1" w:rsidRDefault="005975C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tcPr>
          <w:p w:rsidR="00B04B07" w:rsidRPr="001E51B1" w:rsidRDefault="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1E51B1" w:rsidRDefault="00457F90" w:rsidP="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1E51B1">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1E51B1">
              <w:rPr>
                <w:rFonts w:ascii="Times New Roman" w:eastAsia="Times New Roman" w:hAnsi="Times New Roman" w:cs="Times New Roman"/>
                <w:color w:val="000000"/>
                <w:sz w:val="20"/>
                <w:szCs w:val="20"/>
                <w:lang w:eastAsia="en-GB"/>
              </w:rPr>
              <w:t xml:space="preserve"> </w:t>
            </w:r>
          </w:p>
          <w:p w:rsidR="00A8428B" w:rsidRPr="00F036ED" w:rsidRDefault="00A8428B">
            <w:pPr>
              <w:pStyle w:val="ListParagraph"/>
              <w:numPr>
                <w:ilvl w:val="0"/>
                <w:numId w:val="6"/>
              </w:numPr>
              <w:spacing w:after="0" w:line="240" w:lineRule="auto"/>
              <w:ind w:left="435" w:hanging="426"/>
              <w:rPr>
                <w:ins w:id="237" w:author="Author"/>
                <w:rFonts w:ascii="Times New Roman" w:eastAsia="Times New Roman" w:hAnsi="Times New Roman" w:cs="Times New Roman"/>
                <w:sz w:val="20"/>
                <w:szCs w:val="20"/>
                <w:lang w:eastAsia="en-GB"/>
                <w:rPrChange w:id="238" w:author="Author">
                  <w:rPr>
                    <w:ins w:id="239" w:author="Author"/>
                    <w:rFonts w:ascii="Times New Roman" w:hAnsi="Times New Roman" w:cs="Times New Roman"/>
                    <w:sz w:val="20"/>
                    <w:szCs w:val="20"/>
                  </w:rPr>
                </w:rPrChange>
              </w:rPr>
              <w:pPrChange w:id="240" w:author="Author">
                <w:pPr/>
              </w:pPrChange>
            </w:pPr>
            <w:ins w:id="241" w:author="Author">
              <w:del w:id="242" w:author="Author">
                <w:r w:rsidRPr="00F036ED" w:rsidDel="00D07AE3">
                  <w:rPr>
                    <w:rFonts w:ascii="Times New Roman" w:eastAsia="Times New Roman" w:hAnsi="Times New Roman" w:cs="Times New Roman"/>
                    <w:sz w:val="20"/>
                    <w:szCs w:val="20"/>
                    <w:lang w:eastAsia="en-GB"/>
                    <w:rPrChange w:id="243" w:author="Author">
                      <w:rPr>
                        <w:rFonts w:ascii="Times New Roman" w:hAnsi="Times New Roman" w:cs="Times New Roman"/>
                        <w:sz w:val="20"/>
                        <w:szCs w:val="20"/>
                      </w:rPr>
                    </w:rPrChange>
                  </w:rPr>
                  <w:delText xml:space="preserve">1 - </w:delText>
                </w:r>
              </w:del>
              <w:r w:rsidRPr="00F036ED">
                <w:rPr>
                  <w:rFonts w:ascii="Times New Roman" w:eastAsia="Times New Roman" w:hAnsi="Times New Roman" w:cs="Times New Roman"/>
                  <w:sz w:val="20"/>
                  <w:szCs w:val="20"/>
                  <w:lang w:eastAsia="en-GB"/>
                  <w:rPrChange w:id="244" w:author="Author">
                    <w:rPr>
                      <w:rFonts w:ascii="Times New Roman" w:hAnsi="Times New Roman" w:cs="Times New Roman"/>
                      <w:sz w:val="20"/>
                      <w:szCs w:val="20"/>
                    </w:rPr>
                  </w:rPrChange>
                </w:rPr>
                <w:t>Medical expense insurance</w:t>
              </w:r>
            </w:ins>
          </w:p>
          <w:p w:rsidR="00A8428B" w:rsidRPr="00F036ED" w:rsidRDefault="00A8428B">
            <w:pPr>
              <w:pStyle w:val="ListParagraph"/>
              <w:numPr>
                <w:ilvl w:val="0"/>
                <w:numId w:val="6"/>
              </w:numPr>
              <w:spacing w:after="0" w:line="240" w:lineRule="auto"/>
              <w:ind w:left="435" w:hanging="426"/>
              <w:rPr>
                <w:ins w:id="245" w:author="Author"/>
                <w:rFonts w:ascii="Times New Roman" w:eastAsia="Times New Roman" w:hAnsi="Times New Roman" w:cs="Times New Roman"/>
                <w:sz w:val="20"/>
                <w:szCs w:val="20"/>
                <w:lang w:eastAsia="en-GB"/>
                <w:rPrChange w:id="246" w:author="Author">
                  <w:rPr>
                    <w:ins w:id="247" w:author="Author"/>
                    <w:rFonts w:ascii="Times New Roman" w:hAnsi="Times New Roman" w:cs="Times New Roman"/>
                    <w:sz w:val="20"/>
                    <w:szCs w:val="20"/>
                  </w:rPr>
                </w:rPrChange>
              </w:rPr>
              <w:pPrChange w:id="248" w:author="Author">
                <w:pPr/>
              </w:pPrChange>
            </w:pPr>
            <w:ins w:id="249" w:author="Author">
              <w:del w:id="250" w:author="Author">
                <w:r w:rsidRPr="00F036ED" w:rsidDel="00D07AE3">
                  <w:rPr>
                    <w:rFonts w:ascii="Times New Roman" w:eastAsia="Times New Roman" w:hAnsi="Times New Roman" w:cs="Times New Roman"/>
                    <w:sz w:val="20"/>
                    <w:szCs w:val="20"/>
                    <w:lang w:eastAsia="en-GB"/>
                    <w:rPrChange w:id="251" w:author="Author">
                      <w:rPr>
                        <w:rFonts w:ascii="Times New Roman" w:hAnsi="Times New Roman" w:cs="Times New Roman"/>
                        <w:sz w:val="20"/>
                        <w:szCs w:val="20"/>
                      </w:rPr>
                    </w:rPrChange>
                  </w:rPr>
                  <w:delText xml:space="preserve">2 - </w:delText>
                </w:r>
              </w:del>
              <w:r w:rsidRPr="00F036ED">
                <w:rPr>
                  <w:rFonts w:ascii="Times New Roman" w:eastAsia="Times New Roman" w:hAnsi="Times New Roman" w:cs="Times New Roman"/>
                  <w:sz w:val="20"/>
                  <w:szCs w:val="20"/>
                  <w:lang w:eastAsia="en-GB"/>
                  <w:rPrChange w:id="252" w:author="Author">
                    <w:rPr>
                      <w:rFonts w:ascii="Times New Roman" w:hAnsi="Times New Roman" w:cs="Times New Roman"/>
                      <w:sz w:val="20"/>
                      <w:szCs w:val="20"/>
                    </w:rPr>
                  </w:rPrChange>
                </w:rPr>
                <w:t>Income protection insurance</w:t>
              </w:r>
            </w:ins>
          </w:p>
          <w:p w:rsidR="00A8428B" w:rsidRPr="00F036ED" w:rsidRDefault="00A8428B">
            <w:pPr>
              <w:pStyle w:val="ListParagraph"/>
              <w:numPr>
                <w:ilvl w:val="0"/>
                <w:numId w:val="6"/>
              </w:numPr>
              <w:spacing w:after="0" w:line="240" w:lineRule="auto"/>
              <w:ind w:left="435" w:hanging="426"/>
              <w:rPr>
                <w:ins w:id="253" w:author="Author"/>
                <w:rFonts w:ascii="Times New Roman" w:eastAsia="Times New Roman" w:hAnsi="Times New Roman" w:cs="Times New Roman"/>
                <w:sz w:val="20"/>
                <w:szCs w:val="20"/>
                <w:lang w:eastAsia="en-GB"/>
                <w:rPrChange w:id="254" w:author="Author">
                  <w:rPr>
                    <w:ins w:id="255" w:author="Author"/>
                    <w:rFonts w:ascii="Times New Roman" w:hAnsi="Times New Roman" w:cs="Times New Roman"/>
                    <w:sz w:val="20"/>
                    <w:szCs w:val="20"/>
                  </w:rPr>
                </w:rPrChange>
              </w:rPr>
              <w:pPrChange w:id="256" w:author="Author">
                <w:pPr/>
              </w:pPrChange>
            </w:pPr>
            <w:ins w:id="257" w:author="Author">
              <w:del w:id="258" w:author="Author">
                <w:r w:rsidRPr="00F036ED" w:rsidDel="00D07AE3">
                  <w:rPr>
                    <w:rFonts w:ascii="Times New Roman" w:eastAsia="Times New Roman" w:hAnsi="Times New Roman" w:cs="Times New Roman"/>
                    <w:sz w:val="20"/>
                    <w:szCs w:val="20"/>
                    <w:lang w:eastAsia="en-GB"/>
                    <w:rPrChange w:id="259" w:author="Author">
                      <w:rPr>
                        <w:rFonts w:ascii="Times New Roman" w:hAnsi="Times New Roman" w:cs="Times New Roman"/>
                        <w:sz w:val="20"/>
                        <w:szCs w:val="20"/>
                      </w:rPr>
                    </w:rPrChange>
                  </w:rPr>
                  <w:delText xml:space="preserve">3 - </w:delText>
                </w:r>
              </w:del>
              <w:r w:rsidRPr="00F036ED">
                <w:rPr>
                  <w:rFonts w:ascii="Times New Roman" w:eastAsia="Times New Roman" w:hAnsi="Times New Roman" w:cs="Times New Roman"/>
                  <w:sz w:val="20"/>
                  <w:szCs w:val="20"/>
                  <w:lang w:eastAsia="en-GB"/>
                  <w:rPrChange w:id="260" w:author="Author">
                    <w:rPr>
                      <w:rFonts w:ascii="Times New Roman" w:hAnsi="Times New Roman" w:cs="Times New Roman"/>
                      <w:sz w:val="20"/>
                      <w:szCs w:val="20"/>
                    </w:rPr>
                  </w:rPrChange>
                </w:rPr>
                <w:t>Workers' compensation insurance</w:t>
              </w:r>
            </w:ins>
          </w:p>
          <w:p w:rsidR="00A8428B" w:rsidRPr="00F036ED" w:rsidRDefault="00A8428B">
            <w:pPr>
              <w:pStyle w:val="ListParagraph"/>
              <w:numPr>
                <w:ilvl w:val="0"/>
                <w:numId w:val="6"/>
              </w:numPr>
              <w:spacing w:after="0" w:line="240" w:lineRule="auto"/>
              <w:ind w:left="435" w:hanging="426"/>
              <w:rPr>
                <w:ins w:id="261" w:author="Author"/>
                <w:rFonts w:ascii="Times New Roman" w:eastAsia="Times New Roman" w:hAnsi="Times New Roman" w:cs="Times New Roman"/>
                <w:sz w:val="20"/>
                <w:szCs w:val="20"/>
                <w:lang w:eastAsia="en-GB"/>
                <w:rPrChange w:id="262" w:author="Author">
                  <w:rPr>
                    <w:ins w:id="263" w:author="Author"/>
                    <w:rFonts w:ascii="Times New Roman" w:hAnsi="Times New Roman" w:cs="Times New Roman"/>
                    <w:sz w:val="20"/>
                    <w:szCs w:val="20"/>
                  </w:rPr>
                </w:rPrChange>
              </w:rPr>
              <w:pPrChange w:id="264" w:author="Author">
                <w:pPr/>
              </w:pPrChange>
            </w:pPr>
            <w:ins w:id="265" w:author="Author">
              <w:del w:id="266" w:author="Author">
                <w:r w:rsidRPr="00F036ED" w:rsidDel="00D07AE3">
                  <w:rPr>
                    <w:rFonts w:ascii="Times New Roman" w:eastAsia="Times New Roman" w:hAnsi="Times New Roman" w:cs="Times New Roman"/>
                    <w:sz w:val="20"/>
                    <w:szCs w:val="20"/>
                    <w:lang w:eastAsia="en-GB"/>
                    <w:rPrChange w:id="267" w:author="Author">
                      <w:rPr>
                        <w:rFonts w:ascii="Times New Roman" w:hAnsi="Times New Roman" w:cs="Times New Roman"/>
                        <w:sz w:val="20"/>
                        <w:szCs w:val="20"/>
                      </w:rPr>
                    </w:rPrChange>
                  </w:rPr>
                  <w:delText xml:space="preserve">4 - </w:delText>
                </w:r>
              </w:del>
              <w:r w:rsidRPr="00F036ED">
                <w:rPr>
                  <w:rFonts w:ascii="Times New Roman" w:eastAsia="Times New Roman" w:hAnsi="Times New Roman" w:cs="Times New Roman"/>
                  <w:sz w:val="20"/>
                  <w:szCs w:val="20"/>
                  <w:lang w:eastAsia="en-GB"/>
                  <w:rPrChange w:id="268" w:author="Author">
                    <w:rPr>
                      <w:rFonts w:ascii="Times New Roman" w:hAnsi="Times New Roman" w:cs="Times New Roman"/>
                      <w:sz w:val="20"/>
                      <w:szCs w:val="20"/>
                    </w:rPr>
                  </w:rPrChange>
                </w:rPr>
                <w:t>Motor vehicle liability insurance</w:t>
              </w:r>
            </w:ins>
          </w:p>
          <w:p w:rsidR="00A8428B" w:rsidRPr="00F036ED" w:rsidRDefault="00A8428B">
            <w:pPr>
              <w:pStyle w:val="ListParagraph"/>
              <w:numPr>
                <w:ilvl w:val="0"/>
                <w:numId w:val="6"/>
              </w:numPr>
              <w:spacing w:after="0" w:line="240" w:lineRule="auto"/>
              <w:ind w:left="435" w:hanging="426"/>
              <w:rPr>
                <w:ins w:id="269" w:author="Author"/>
                <w:rFonts w:ascii="Times New Roman" w:eastAsia="Times New Roman" w:hAnsi="Times New Roman" w:cs="Times New Roman"/>
                <w:sz w:val="20"/>
                <w:szCs w:val="20"/>
                <w:lang w:eastAsia="en-GB"/>
                <w:rPrChange w:id="270" w:author="Author">
                  <w:rPr>
                    <w:ins w:id="271" w:author="Author"/>
                    <w:rFonts w:ascii="Times New Roman" w:hAnsi="Times New Roman" w:cs="Times New Roman"/>
                    <w:sz w:val="20"/>
                    <w:szCs w:val="20"/>
                  </w:rPr>
                </w:rPrChange>
              </w:rPr>
              <w:pPrChange w:id="272" w:author="Author">
                <w:pPr/>
              </w:pPrChange>
            </w:pPr>
            <w:ins w:id="273" w:author="Author">
              <w:del w:id="274" w:author="Author">
                <w:r w:rsidRPr="00F036ED" w:rsidDel="00D07AE3">
                  <w:rPr>
                    <w:rFonts w:ascii="Times New Roman" w:eastAsia="Times New Roman" w:hAnsi="Times New Roman" w:cs="Times New Roman"/>
                    <w:sz w:val="20"/>
                    <w:szCs w:val="20"/>
                    <w:lang w:eastAsia="en-GB"/>
                    <w:rPrChange w:id="275" w:author="Author">
                      <w:rPr>
                        <w:rFonts w:ascii="Times New Roman" w:hAnsi="Times New Roman" w:cs="Times New Roman"/>
                        <w:sz w:val="20"/>
                        <w:szCs w:val="20"/>
                      </w:rPr>
                    </w:rPrChange>
                  </w:rPr>
                  <w:delText xml:space="preserve">5 - </w:delText>
                </w:r>
              </w:del>
              <w:r w:rsidRPr="00F036ED">
                <w:rPr>
                  <w:rFonts w:ascii="Times New Roman" w:eastAsia="Times New Roman" w:hAnsi="Times New Roman" w:cs="Times New Roman"/>
                  <w:sz w:val="20"/>
                  <w:szCs w:val="20"/>
                  <w:lang w:eastAsia="en-GB"/>
                  <w:rPrChange w:id="276" w:author="Author">
                    <w:rPr>
                      <w:rFonts w:ascii="Times New Roman" w:hAnsi="Times New Roman" w:cs="Times New Roman"/>
                      <w:sz w:val="20"/>
                      <w:szCs w:val="20"/>
                    </w:rPr>
                  </w:rPrChange>
                </w:rPr>
                <w:t>Other motor insurance</w:t>
              </w:r>
            </w:ins>
          </w:p>
          <w:p w:rsidR="00A8428B" w:rsidRPr="00F036ED" w:rsidRDefault="00A8428B">
            <w:pPr>
              <w:pStyle w:val="ListParagraph"/>
              <w:numPr>
                <w:ilvl w:val="0"/>
                <w:numId w:val="6"/>
              </w:numPr>
              <w:spacing w:after="0" w:line="240" w:lineRule="auto"/>
              <w:ind w:left="435" w:hanging="426"/>
              <w:rPr>
                <w:ins w:id="277" w:author="Author"/>
                <w:rFonts w:ascii="Times New Roman" w:eastAsia="Times New Roman" w:hAnsi="Times New Roman" w:cs="Times New Roman"/>
                <w:sz w:val="20"/>
                <w:szCs w:val="20"/>
                <w:lang w:eastAsia="en-GB"/>
                <w:rPrChange w:id="278" w:author="Author">
                  <w:rPr>
                    <w:ins w:id="279" w:author="Author"/>
                    <w:rFonts w:ascii="Times New Roman" w:hAnsi="Times New Roman" w:cs="Times New Roman"/>
                    <w:sz w:val="20"/>
                    <w:szCs w:val="20"/>
                  </w:rPr>
                </w:rPrChange>
              </w:rPr>
              <w:pPrChange w:id="280" w:author="Author">
                <w:pPr/>
              </w:pPrChange>
            </w:pPr>
            <w:ins w:id="281" w:author="Author">
              <w:del w:id="282" w:author="Author">
                <w:r w:rsidRPr="00F036ED" w:rsidDel="00D07AE3">
                  <w:rPr>
                    <w:rFonts w:ascii="Times New Roman" w:eastAsia="Times New Roman" w:hAnsi="Times New Roman" w:cs="Times New Roman"/>
                    <w:sz w:val="20"/>
                    <w:szCs w:val="20"/>
                    <w:lang w:eastAsia="en-GB"/>
                    <w:rPrChange w:id="283" w:author="Author">
                      <w:rPr>
                        <w:rFonts w:ascii="Times New Roman" w:hAnsi="Times New Roman" w:cs="Times New Roman"/>
                        <w:sz w:val="20"/>
                        <w:szCs w:val="20"/>
                      </w:rPr>
                    </w:rPrChange>
                  </w:rPr>
                  <w:delText xml:space="preserve">6 - </w:delText>
                </w:r>
              </w:del>
              <w:r w:rsidRPr="00F036ED">
                <w:rPr>
                  <w:rFonts w:ascii="Times New Roman" w:eastAsia="Times New Roman" w:hAnsi="Times New Roman" w:cs="Times New Roman"/>
                  <w:sz w:val="20"/>
                  <w:szCs w:val="20"/>
                  <w:lang w:eastAsia="en-GB"/>
                  <w:rPrChange w:id="284" w:author="Author">
                    <w:rPr>
                      <w:rFonts w:ascii="Times New Roman" w:hAnsi="Times New Roman" w:cs="Times New Roman"/>
                      <w:sz w:val="20"/>
                      <w:szCs w:val="20"/>
                    </w:rPr>
                  </w:rPrChange>
                </w:rPr>
                <w:t>Marine, aviation and transport insurance</w:t>
              </w:r>
            </w:ins>
          </w:p>
          <w:p w:rsidR="00A8428B" w:rsidRPr="00F036ED" w:rsidRDefault="00A8428B">
            <w:pPr>
              <w:pStyle w:val="ListParagraph"/>
              <w:numPr>
                <w:ilvl w:val="0"/>
                <w:numId w:val="6"/>
              </w:numPr>
              <w:spacing w:after="0" w:line="240" w:lineRule="auto"/>
              <w:ind w:left="435" w:hanging="426"/>
              <w:rPr>
                <w:ins w:id="285" w:author="Author"/>
                <w:rFonts w:ascii="Times New Roman" w:eastAsia="Times New Roman" w:hAnsi="Times New Roman" w:cs="Times New Roman"/>
                <w:sz w:val="20"/>
                <w:szCs w:val="20"/>
                <w:lang w:eastAsia="en-GB"/>
                <w:rPrChange w:id="286" w:author="Author">
                  <w:rPr>
                    <w:ins w:id="287" w:author="Author"/>
                    <w:rFonts w:ascii="Times New Roman" w:hAnsi="Times New Roman" w:cs="Times New Roman"/>
                    <w:sz w:val="20"/>
                    <w:szCs w:val="20"/>
                  </w:rPr>
                </w:rPrChange>
              </w:rPr>
              <w:pPrChange w:id="288" w:author="Author">
                <w:pPr/>
              </w:pPrChange>
            </w:pPr>
            <w:ins w:id="289" w:author="Author">
              <w:del w:id="290" w:author="Author">
                <w:r w:rsidRPr="00F036ED" w:rsidDel="00D07AE3">
                  <w:rPr>
                    <w:rFonts w:ascii="Times New Roman" w:eastAsia="Times New Roman" w:hAnsi="Times New Roman" w:cs="Times New Roman"/>
                    <w:sz w:val="20"/>
                    <w:szCs w:val="20"/>
                    <w:lang w:eastAsia="en-GB"/>
                    <w:rPrChange w:id="291" w:author="Author">
                      <w:rPr>
                        <w:rFonts w:ascii="Times New Roman" w:hAnsi="Times New Roman" w:cs="Times New Roman"/>
                        <w:sz w:val="20"/>
                        <w:szCs w:val="20"/>
                      </w:rPr>
                    </w:rPrChange>
                  </w:rPr>
                  <w:delText xml:space="preserve">7 - </w:delText>
                </w:r>
              </w:del>
              <w:r w:rsidRPr="00F036ED">
                <w:rPr>
                  <w:rFonts w:ascii="Times New Roman" w:eastAsia="Times New Roman" w:hAnsi="Times New Roman" w:cs="Times New Roman"/>
                  <w:sz w:val="20"/>
                  <w:szCs w:val="20"/>
                  <w:lang w:eastAsia="en-GB"/>
                  <w:rPrChange w:id="292" w:author="Author">
                    <w:rPr>
                      <w:rFonts w:ascii="Times New Roman" w:hAnsi="Times New Roman" w:cs="Times New Roman"/>
                      <w:sz w:val="20"/>
                      <w:szCs w:val="20"/>
                    </w:rPr>
                  </w:rPrChange>
                </w:rPr>
                <w:t>Fire and other damage to property insurance</w:t>
              </w:r>
            </w:ins>
          </w:p>
          <w:p w:rsidR="00A8428B" w:rsidRPr="00F036ED" w:rsidRDefault="00A8428B">
            <w:pPr>
              <w:pStyle w:val="ListParagraph"/>
              <w:numPr>
                <w:ilvl w:val="0"/>
                <w:numId w:val="6"/>
              </w:numPr>
              <w:spacing w:after="0" w:line="240" w:lineRule="auto"/>
              <w:ind w:left="435" w:hanging="426"/>
              <w:rPr>
                <w:ins w:id="293" w:author="Author"/>
                <w:rFonts w:ascii="Times New Roman" w:eastAsia="Times New Roman" w:hAnsi="Times New Roman" w:cs="Times New Roman"/>
                <w:sz w:val="20"/>
                <w:szCs w:val="20"/>
                <w:lang w:eastAsia="en-GB"/>
                <w:rPrChange w:id="294" w:author="Author">
                  <w:rPr>
                    <w:ins w:id="295" w:author="Author"/>
                    <w:rFonts w:ascii="Times New Roman" w:hAnsi="Times New Roman" w:cs="Times New Roman"/>
                    <w:sz w:val="20"/>
                    <w:szCs w:val="20"/>
                  </w:rPr>
                </w:rPrChange>
              </w:rPr>
              <w:pPrChange w:id="296" w:author="Author">
                <w:pPr/>
              </w:pPrChange>
            </w:pPr>
            <w:ins w:id="297" w:author="Author">
              <w:del w:id="298" w:author="Author">
                <w:r w:rsidRPr="00F036ED" w:rsidDel="00D07AE3">
                  <w:rPr>
                    <w:rFonts w:ascii="Times New Roman" w:eastAsia="Times New Roman" w:hAnsi="Times New Roman" w:cs="Times New Roman"/>
                    <w:sz w:val="20"/>
                    <w:szCs w:val="20"/>
                    <w:lang w:eastAsia="en-GB"/>
                    <w:rPrChange w:id="299" w:author="Author">
                      <w:rPr>
                        <w:rFonts w:ascii="Times New Roman" w:hAnsi="Times New Roman" w:cs="Times New Roman"/>
                        <w:sz w:val="20"/>
                        <w:szCs w:val="20"/>
                      </w:rPr>
                    </w:rPrChange>
                  </w:rPr>
                  <w:delText xml:space="preserve">8 - </w:delText>
                </w:r>
              </w:del>
              <w:r w:rsidRPr="00F036ED">
                <w:rPr>
                  <w:rFonts w:ascii="Times New Roman" w:eastAsia="Times New Roman" w:hAnsi="Times New Roman" w:cs="Times New Roman"/>
                  <w:sz w:val="20"/>
                  <w:szCs w:val="20"/>
                  <w:lang w:eastAsia="en-GB"/>
                  <w:rPrChange w:id="300" w:author="Author">
                    <w:rPr>
                      <w:rFonts w:ascii="Times New Roman" w:hAnsi="Times New Roman" w:cs="Times New Roman"/>
                      <w:sz w:val="20"/>
                      <w:szCs w:val="20"/>
                    </w:rPr>
                  </w:rPrChange>
                </w:rPr>
                <w:t>General liability insurance</w:t>
              </w:r>
            </w:ins>
          </w:p>
          <w:p w:rsidR="00A8428B" w:rsidRPr="00F036ED" w:rsidRDefault="00A8428B">
            <w:pPr>
              <w:pStyle w:val="ListParagraph"/>
              <w:numPr>
                <w:ilvl w:val="0"/>
                <w:numId w:val="6"/>
              </w:numPr>
              <w:spacing w:after="0" w:line="240" w:lineRule="auto"/>
              <w:ind w:left="435" w:hanging="426"/>
              <w:rPr>
                <w:ins w:id="301" w:author="Author"/>
                <w:rFonts w:ascii="Times New Roman" w:eastAsia="Times New Roman" w:hAnsi="Times New Roman" w:cs="Times New Roman"/>
                <w:sz w:val="20"/>
                <w:szCs w:val="20"/>
                <w:lang w:eastAsia="en-GB"/>
                <w:rPrChange w:id="302" w:author="Author">
                  <w:rPr>
                    <w:ins w:id="303" w:author="Author"/>
                    <w:rFonts w:ascii="Times New Roman" w:hAnsi="Times New Roman" w:cs="Times New Roman"/>
                    <w:sz w:val="20"/>
                    <w:szCs w:val="20"/>
                  </w:rPr>
                </w:rPrChange>
              </w:rPr>
              <w:pPrChange w:id="304" w:author="Author">
                <w:pPr/>
              </w:pPrChange>
            </w:pPr>
            <w:ins w:id="305" w:author="Author">
              <w:del w:id="306" w:author="Author">
                <w:r w:rsidRPr="00F036ED" w:rsidDel="00D07AE3">
                  <w:rPr>
                    <w:rFonts w:ascii="Times New Roman" w:eastAsia="Times New Roman" w:hAnsi="Times New Roman" w:cs="Times New Roman"/>
                    <w:sz w:val="20"/>
                    <w:szCs w:val="20"/>
                    <w:lang w:eastAsia="en-GB"/>
                    <w:rPrChange w:id="307" w:author="Author">
                      <w:rPr>
                        <w:rFonts w:ascii="Times New Roman" w:hAnsi="Times New Roman" w:cs="Times New Roman"/>
                        <w:sz w:val="20"/>
                        <w:szCs w:val="20"/>
                      </w:rPr>
                    </w:rPrChange>
                  </w:rPr>
                  <w:delText xml:space="preserve">9 - </w:delText>
                </w:r>
              </w:del>
              <w:r w:rsidRPr="00F036ED">
                <w:rPr>
                  <w:rFonts w:ascii="Times New Roman" w:eastAsia="Times New Roman" w:hAnsi="Times New Roman" w:cs="Times New Roman"/>
                  <w:sz w:val="20"/>
                  <w:szCs w:val="20"/>
                  <w:lang w:eastAsia="en-GB"/>
                  <w:rPrChange w:id="308" w:author="Author">
                    <w:rPr>
                      <w:rFonts w:ascii="Times New Roman" w:hAnsi="Times New Roman" w:cs="Times New Roman"/>
                      <w:sz w:val="20"/>
                      <w:szCs w:val="20"/>
                    </w:rPr>
                  </w:rPrChange>
                </w:rPr>
                <w:t xml:space="preserve">Credit and </w:t>
              </w:r>
              <w:proofErr w:type="spellStart"/>
              <w:r w:rsidRPr="00F036ED">
                <w:rPr>
                  <w:rFonts w:ascii="Times New Roman" w:eastAsia="Times New Roman" w:hAnsi="Times New Roman" w:cs="Times New Roman"/>
                  <w:sz w:val="20"/>
                  <w:szCs w:val="20"/>
                  <w:lang w:eastAsia="en-GB"/>
                  <w:rPrChange w:id="309" w:author="Author">
                    <w:rPr>
                      <w:rFonts w:ascii="Times New Roman" w:hAnsi="Times New Roman" w:cs="Times New Roman"/>
                      <w:sz w:val="20"/>
                      <w:szCs w:val="20"/>
                    </w:rPr>
                  </w:rPrChange>
                </w:rPr>
                <w:t>suretyship</w:t>
              </w:r>
              <w:proofErr w:type="spellEnd"/>
              <w:r w:rsidRPr="00F036ED">
                <w:rPr>
                  <w:rFonts w:ascii="Times New Roman" w:eastAsia="Times New Roman" w:hAnsi="Times New Roman" w:cs="Times New Roman"/>
                  <w:sz w:val="20"/>
                  <w:szCs w:val="20"/>
                  <w:lang w:eastAsia="en-GB"/>
                  <w:rPrChange w:id="310" w:author="Author">
                    <w:rPr>
                      <w:rFonts w:ascii="Times New Roman" w:hAnsi="Times New Roman" w:cs="Times New Roman"/>
                      <w:sz w:val="20"/>
                      <w:szCs w:val="20"/>
                    </w:rPr>
                  </w:rPrChange>
                </w:rPr>
                <w:t xml:space="preserve"> insurance</w:t>
              </w:r>
            </w:ins>
          </w:p>
          <w:p w:rsidR="00A8428B" w:rsidRPr="00F036ED" w:rsidRDefault="00A8428B">
            <w:pPr>
              <w:pStyle w:val="ListParagraph"/>
              <w:numPr>
                <w:ilvl w:val="0"/>
                <w:numId w:val="6"/>
              </w:numPr>
              <w:spacing w:after="0" w:line="240" w:lineRule="auto"/>
              <w:ind w:left="435" w:hanging="426"/>
              <w:rPr>
                <w:ins w:id="311" w:author="Author"/>
                <w:rFonts w:ascii="Times New Roman" w:eastAsia="Times New Roman" w:hAnsi="Times New Roman" w:cs="Times New Roman"/>
                <w:sz w:val="20"/>
                <w:szCs w:val="20"/>
                <w:lang w:eastAsia="en-GB"/>
                <w:rPrChange w:id="312" w:author="Author">
                  <w:rPr>
                    <w:ins w:id="313" w:author="Author"/>
                    <w:rFonts w:ascii="Times New Roman" w:hAnsi="Times New Roman" w:cs="Times New Roman"/>
                    <w:sz w:val="20"/>
                    <w:szCs w:val="20"/>
                  </w:rPr>
                </w:rPrChange>
              </w:rPr>
              <w:pPrChange w:id="314" w:author="Author">
                <w:pPr/>
              </w:pPrChange>
            </w:pPr>
            <w:ins w:id="315" w:author="Author">
              <w:del w:id="316" w:author="Author">
                <w:r w:rsidRPr="00F036ED" w:rsidDel="00D07AE3">
                  <w:rPr>
                    <w:rFonts w:ascii="Times New Roman" w:eastAsia="Times New Roman" w:hAnsi="Times New Roman" w:cs="Times New Roman"/>
                    <w:sz w:val="20"/>
                    <w:szCs w:val="20"/>
                    <w:lang w:eastAsia="en-GB"/>
                    <w:rPrChange w:id="317" w:author="Author">
                      <w:rPr>
                        <w:rFonts w:ascii="Times New Roman" w:hAnsi="Times New Roman" w:cs="Times New Roman"/>
                        <w:sz w:val="20"/>
                        <w:szCs w:val="20"/>
                      </w:rPr>
                    </w:rPrChange>
                  </w:rPr>
                  <w:delText xml:space="preserve">10 - </w:delText>
                </w:r>
              </w:del>
              <w:r w:rsidRPr="00F036ED">
                <w:rPr>
                  <w:rFonts w:ascii="Times New Roman" w:eastAsia="Times New Roman" w:hAnsi="Times New Roman" w:cs="Times New Roman"/>
                  <w:sz w:val="20"/>
                  <w:szCs w:val="20"/>
                  <w:lang w:eastAsia="en-GB"/>
                  <w:rPrChange w:id="318" w:author="Author">
                    <w:rPr>
                      <w:rFonts w:ascii="Times New Roman" w:hAnsi="Times New Roman" w:cs="Times New Roman"/>
                      <w:sz w:val="20"/>
                      <w:szCs w:val="20"/>
                    </w:rPr>
                  </w:rPrChange>
                </w:rPr>
                <w:t>Legal expenses insurance</w:t>
              </w:r>
            </w:ins>
          </w:p>
          <w:p w:rsidR="00A8428B" w:rsidRPr="00F036ED" w:rsidRDefault="00A8428B">
            <w:pPr>
              <w:pStyle w:val="ListParagraph"/>
              <w:numPr>
                <w:ilvl w:val="0"/>
                <w:numId w:val="6"/>
              </w:numPr>
              <w:spacing w:after="0" w:line="240" w:lineRule="auto"/>
              <w:ind w:left="435" w:hanging="426"/>
              <w:rPr>
                <w:ins w:id="319" w:author="Author"/>
                <w:rFonts w:ascii="Times New Roman" w:eastAsia="Times New Roman" w:hAnsi="Times New Roman" w:cs="Times New Roman"/>
                <w:sz w:val="20"/>
                <w:szCs w:val="20"/>
                <w:lang w:eastAsia="en-GB"/>
                <w:rPrChange w:id="320" w:author="Author">
                  <w:rPr>
                    <w:ins w:id="321" w:author="Author"/>
                    <w:rFonts w:ascii="Times New Roman" w:hAnsi="Times New Roman" w:cs="Times New Roman"/>
                    <w:sz w:val="20"/>
                    <w:szCs w:val="20"/>
                  </w:rPr>
                </w:rPrChange>
              </w:rPr>
              <w:pPrChange w:id="322" w:author="Author">
                <w:pPr/>
              </w:pPrChange>
            </w:pPr>
            <w:ins w:id="323" w:author="Author">
              <w:del w:id="324" w:author="Author">
                <w:r w:rsidRPr="00F036ED" w:rsidDel="00D07AE3">
                  <w:rPr>
                    <w:rFonts w:ascii="Times New Roman" w:eastAsia="Times New Roman" w:hAnsi="Times New Roman" w:cs="Times New Roman"/>
                    <w:sz w:val="20"/>
                    <w:szCs w:val="20"/>
                    <w:lang w:eastAsia="en-GB"/>
                    <w:rPrChange w:id="325" w:author="Author">
                      <w:rPr>
                        <w:rFonts w:ascii="Times New Roman" w:hAnsi="Times New Roman" w:cs="Times New Roman"/>
                        <w:sz w:val="20"/>
                        <w:szCs w:val="20"/>
                      </w:rPr>
                    </w:rPrChange>
                  </w:rPr>
                  <w:delText xml:space="preserve">11 - </w:delText>
                </w:r>
              </w:del>
              <w:r w:rsidRPr="00F036ED">
                <w:rPr>
                  <w:rFonts w:ascii="Times New Roman" w:eastAsia="Times New Roman" w:hAnsi="Times New Roman" w:cs="Times New Roman"/>
                  <w:sz w:val="20"/>
                  <w:szCs w:val="20"/>
                  <w:lang w:eastAsia="en-GB"/>
                  <w:rPrChange w:id="326" w:author="Author">
                    <w:rPr>
                      <w:rFonts w:ascii="Times New Roman" w:hAnsi="Times New Roman" w:cs="Times New Roman"/>
                      <w:sz w:val="20"/>
                      <w:szCs w:val="20"/>
                    </w:rPr>
                  </w:rPrChange>
                </w:rPr>
                <w:t>Assistance</w:t>
              </w:r>
            </w:ins>
          </w:p>
          <w:p w:rsidR="00A8428B" w:rsidRPr="00F036ED" w:rsidRDefault="00A8428B">
            <w:pPr>
              <w:pStyle w:val="ListParagraph"/>
              <w:numPr>
                <w:ilvl w:val="0"/>
                <w:numId w:val="6"/>
              </w:numPr>
              <w:spacing w:after="0" w:line="240" w:lineRule="auto"/>
              <w:ind w:left="435" w:hanging="426"/>
              <w:rPr>
                <w:ins w:id="327" w:author="Author"/>
                <w:rFonts w:ascii="Times New Roman" w:eastAsia="Times New Roman" w:hAnsi="Times New Roman" w:cs="Times New Roman"/>
                <w:sz w:val="20"/>
                <w:szCs w:val="20"/>
                <w:lang w:eastAsia="en-GB"/>
                <w:rPrChange w:id="328" w:author="Author">
                  <w:rPr>
                    <w:ins w:id="329" w:author="Author"/>
                    <w:rFonts w:ascii="Times New Roman" w:hAnsi="Times New Roman" w:cs="Times New Roman"/>
                    <w:sz w:val="20"/>
                    <w:szCs w:val="20"/>
                  </w:rPr>
                </w:rPrChange>
              </w:rPr>
              <w:pPrChange w:id="330" w:author="Author">
                <w:pPr>
                  <w:ind w:right="-1286"/>
                </w:pPr>
              </w:pPrChange>
            </w:pPr>
            <w:ins w:id="331" w:author="Author">
              <w:del w:id="332" w:author="Author">
                <w:r w:rsidRPr="00F036ED" w:rsidDel="00D07AE3">
                  <w:rPr>
                    <w:rFonts w:ascii="Times New Roman" w:eastAsia="Times New Roman" w:hAnsi="Times New Roman" w:cs="Times New Roman"/>
                    <w:sz w:val="20"/>
                    <w:szCs w:val="20"/>
                    <w:lang w:eastAsia="en-GB"/>
                    <w:rPrChange w:id="333" w:author="Author">
                      <w:rPr>
                        <w:rFonts w:ascii="Times New Roman" w:hAnsi="Times New Roman" w:cs="Times New Roman"/>
                        <w:sz w:val="20"/>
                        <w:szCs w:val="20"/>
                      </w:rPr>
                    </w:rPrChange>
                  </w:rPr>
                  <w:delText xml:space="preserve">12 - </w:delText>
                </w:r>
              </w:del>
              <w:r w:rsidRPr="00F036ED">
                <w:rPr>
                  <w:rFonts w:ascii="Times New Roman" w:eastAsia="Times New Roman" w:hAnsi="Times New Roman" w:cs="Times New Roman"/>
                  <w:sz w:val="20"/>
                  <w:szCs w:val="20"/>
                  <w:lang w:eastAsia="en-GB"/>
                  <w:rPrChange w:id="334" w:author="Author">
                    <w:rPr>
                      <w:rFonts w:ascii="Times New Roman" w:hAnsi="Times New Roman" w:cs="Times New Roman"/>
                      <w:sz w:val="20"/>
                      <w:szCs w:val="20"/>
                    </w:rPr>
                  </w:rPrChange>
                </w:rPr>
                <w:t>Miscellaneous financial loss</w:t>
              </w:r>
            </w:ins>
          </w:p>
          <w:p w:rsidR="00A8428B" w:rsidRPr="00F036ED" w:rsidRDefault="00A8428B">
            <w:pPr>
              <w:pStyle w:val="ListParagraph"/>
              <w:numPr>
                <w:ilvl w:val="0"/>
                <w:numId w:val="6"/>
              </w:numPr>
              <w:spacing w:after="0" w:line="240" w:lineRule="auto"/>
              <w:ind w:left="435" w:hanging="426"/>
              <w:rPr>
                <w:ins w:id="335" w:author="Author"/>
                <w:rFonts w:ascii="Times New Roman" w:eastAsia="Times New Roman" w:hAnsi="Times New Roman" w:cs="Times New Roman"/>
                <w:sz w:val="20"/>
                <w:szCs w:val="20"/>
                <w:lang w:eastAsia="en-GB"/>
                <w:rPrChange w:id="336" w:author="Author">
                  <w:rPr>
                    <w:ins w:id="337" w:author="Author"/>
                    <w:rFonts w:ascii="Times New Roman" w:hAnsi="Times New Roman" w:cs="Times New Roman"/>
                    <w:sz w:val="20"/>
                    <w:szCs w:val="20"/>
                  </w:rPr>
                </w:rPrChange>
              </w:rPr>
              <w:pPrChange w:id="338" w:author="Author">
                <w:pPr>
                  <w:ind w:right="-1286"/>
                </w:pPr>
              </w:pPrChange>
            </w:pPr>
            <w:ins w:id="339" w:author="Author">
              <w:del w:id="340" w:author="Author">
                <w:r w:rsidRPr="00F036ED" w:rsidDel="00D07AE3">
                  <w:rPr>
                    <w:rFonts w:ascii="Times New Roman" w:eastAsia="Times New Roman" w:hAnsi="Times New Roman" w:cs="Times New Roman"/>
                    <w:sz w:val="20"/>
                    <w:szCs w:val="20"/>
                    <w:lang w:eastAsia="en-GB"/>
                    <w:rPrChange w:id="341" w:author="Author">
                      <w:rPr>
                        <w:rFonts w:ascii="Times New Roman" w:hAnsi="Times New Roman" w:cs="Times New Roman"/>
                        <w:sz w:val="20"/>
                        <w:szCs w:val="20"/>
                      </w:rPr>
                    </w:rPrChange>
                  </w:rPr>
                  <w:delText xml:space="preserve">13 - </w:delText>
                </w:r>
              </w:del>
              <w:r w:rsidRPr="00F036ED">
                <w:rPr>
                  <w:rFonts w:ascii="Times New Roman" w:eastAsia="Times New Roman" w:hAnsi="Times New Roman" w:cs="Times New Roman"/>
                  <w:sz w:val="20"/>
                  <w:szCs w:val="20"/>
                  <w:lang w:eastAsia="en-GB"/>
                  <w:rPrChange w:id="342" w:author="Author">
                    <w:rPr>
                      <w:rFonts w:ascii="Times New Roman" w:hAnsi="Times New Roman" w:cs="Times New Roman"/>
                      <w:sz w:val="20"/>
                      <w:szCs w:val="20"/>
                    </w:rPr>
                  </w:rPrChange>
                </w:rPr>
                <w:t>Proportional medical expense reinsurance</w:t>
              </w:r>
            </w:ins>
          </w:p>
          <w:p w:rsidR="00A8428B" w:rsidRPr="00F036ED" w:rsidRDefault="00A8428B">
            <w:pPr>
              <w:pStyle w:val="ListParagraph"/>
              <w:numPr>
                <w:ilvl w:val="0"/>
                <w:numId w:val="6"/>
              </w:numPr>
              <w:spacing w:after="0" w:line="240" w:lineRule="auto"/>
              <w:ind w:left="435" w:hanging="426"/>
              <w:rPr>
                <w:ins w:id="343" w:author="Author"/>
                <w:rFonts w:ascii="Times New Roman" w:eastAsia="Times New Roman" w:hAnsi="Times New Roman" w:cs="Times New Roman"/>
                <w:sz w:val="20"/>
                <w:szCs w:val="20"/>
                <w:lang w:eastAsia="en-GB"/>
                <w:rPrChange w:id="344" w:author="Author">
                  <w:rPr>
                    <w:ins w:id="345" w:author="Author"/>
                    <w:rFonts w:ascii="Times New Roman" w:hAnsi="Times New Roman" w:cs="Times New Roman"/>
                    <w:sz w:val="20"/>
                    <w:szCs w:val="20"/>
                  </w:rPr>
                </w:rPrChange>
              </w:rPr>
              <w:pPrChange w:id="346" w:author="Author">
                <w:pPr/>
              </w:pPrChange>
            </w:pPr>
            <w:ins w:id="347" w:author="Author">
              <w:del w:id="348" w:author="Author">
                <w:r w:rsidRPr="00F036ED" w:rsidDel="00D07AE3">
                  <w:rPr>
                    <w:rFonts w:ascii="Times New Roman" w:eastAsia="Times New Roman" w:hAnsi="Times New Roman" w:cs="Times New Roman"/>
                    <w:sz w:val="20"/>
                    <w:szCs w:val="20"/>
                    <w:lang w:eastAsia="en-GB"/>
                    <w:rPrChange w:id="349" w:author="Author">
                      <w:rPr>
                        <w:rFonts w:ascii="Times New Roman" w:hAnsi="Times New Roman" w:cs="Times New Roman"/>
                        <w:sz w:val="20"/>
                        <w:szCs w:val="20"/>
                      </w:rPr>
                    </w:rPrChange>
                  </w:rPr>
                  <w:delText xml:space="preserve">14 - </w:delText>
                </w:r>
              </w:del>
              <w:r w:rsidRPr="00F036ED">
                <w:rPr>
                  <w:rFonts w:ascii="Times New Roman" w:eastAsia="Times New Roman" w:hAnsi="Times New Roman" w:cs="Times New Roman"/>
                  <w:sz w:val="20"/>
                  <w:szCs w:val="20"/>
                  <w:lang w:eastAsia="en-GB"/>
                  <w:rPrChange w:id="350" w:author="Author">
                    <w:rPr>
                      <w:rFonts w:ascii="Times New Roman" w:hAnsi="Times New Roman" w:cs="Times New Roman"/>
                      <w:sz w:val="20"/>
                      <w:szCs w:val="20"/>
                    </w:rPr>
                  </w:rPrChange>
                </w:rPr>
                <w:t>Proportional income protection reinsurance</w:t>
              </w:r>
            </w:ins>
          </w:p>
          <w:p w:rsidR="00A8428B" w:rsidRPr="00F036ED" w:rsidRDefault="00A8428B">
            <w:pPr>
              <w:pStyle w:val="ListParagraph"/>
              <w:numPr>
                <w:ilvl w:val="0"/>
                <w:numId w:val="6"/>
              </w:numPr>
              <w:spacing w:after="0" w:line="240" w:lineRule="auto"/>
              <w:ind w:left="435" w:hanging="426"/>
              <w:rPr>
                <w:ins w:id="351" w:author="Author"/>
                <w:rFonts w:ascii="Times New Roman" w:eastAsia="Times New Roman" w:hAnsi="Times New Roman" w:cs="Times New Roman"/>
                <w:sz w:val="20"/>
                <w:szCs w:val="20"/>
                <w:lang w:eastAsia="en-GB"/>
                <w:rPrChange w:id="352" w:author="Author">
                  <w:rPr>
                    <w:ins w:id="353" w:author="Author"/>
                    <w:rFonts w:ascii="Times New Roman" w:hAnsi="Times New Roman" w:cs="Times New Roman"/>
                    <w:sz w:val="20"/>
                    <w:szCs w:val="20"/>
                  </w:rPr>
                </w:rPrChange>
              </w:rPr>
              <w:pPrChange w:id="354" w:author="Author">
                <w:pPr/>
              </w:pPrChange>
            </w:pPr>
            <w:ins w:id="355" w:author="Author">
              <w:del w:id="356" w:author="Author">
                <w:r w:rsidRPr="00F036ED" w:rsidDel="00D07AE3">
                  <w:rPr>
                    <w:rFonts w:ascii="Times New Roman" w:eastAsia="Times New Roman" w:hAnsi="Times New Roman" w:cs="Times New Roman"/>
                    <w:sz w:val="20"/>
                    <w:szCs w:val="20"/>
                    <w:lang w:eastAsia="en-GB"/>
                    <w:rPrChange w:id="357" w:author="Author">
                      <w:rPr>
                        <w:rFonts w:ascii="Times New Roman" w:hAnsi="Times New Roman" w:cs="Times New Roman"/>
                        <w:sz w:val="20"/>
                        <w:szCs w:val="20"/>
                      </w:rPr>
                    </w:rPrChange>
                  </w:rPr>
                  <w:delText xml:space="preserve">15 - </w:delText>
                </w:r>
              </w:del>
              <w:r w:rsidRPr="00F036ED">
                <w:rPr>
                  <w:rFonts w:ascii="Times New Roman" w:eastAsia="Times New Roman" w:hAnsi="Times New Roman" w:cs="Times New Roman"/>
                  <w:sz w:val="20"/>
                  <w:szCs w:val="20"/>
                  <w:lang w:eastAsia="en-GB"/>
                  <w:rPrChange w:id="358" w:author="Author">
                    <w:rPr>
                      <w:rFonts w:ascii="Times New Roman" w:hAnsi="Times New Roman" w:cs="Times New Roman"/>
                      <w:sz w:val="20"/>
                      <w:szCs w:val="20"/>
                    </w:rPr>
                  </w:rPrChange>
                </w:rPr>
                <w:t>Proportional workers' compensation reinsurance</w:t>
              </w:r>
            </w:ins>
          </w:p>
          <w:p w:rsidR="00A8428B" w:rsidRPr="00F036ED" w:rsidRDefault="00A8428B">
            <w:pPr>
              <w:pStyle w:val="ListParagraph"/>
              <w:numPr>
                <w:ilvl w:val="0"/>
                <w:numId w:val="6"/>
              </w:numPr>
              <w:spacing w:after="0" w:line="240" w:lineRule="auto"/>
              <w:ind w:left="435" w:hanging="426"/>
              <w:rPr>
                <w:ins w:id="359" w:author="Author"/>
                <w:rFonts w:ascii="Times New Roman" w:eastAsia="Times New Roman" w:hAnsi="Times New Roman" w:cs="Times New Roman"/>
                <w:sz w:val="20"/>
                <w:szCs w:val="20"/>
                <w:lang w:eastAsia="en-GB"/>
                <w:rPrChange w:id="360" w:author="Author">
                  <w:rPr>
                    <w:ins w:id="361" w:author="Author"/>
                    <w:rFonts w:ascii="Times New Roman" w:hAnsi="Times New Roman" w:cs="Times New Roman"/>
                    <w:sz w:val="20"/>
                    <w:szCs w:val="20"/>
                  </w:rPr>
                </w:rPrChange>
              </w:rPr>
              <w:pPrChange w:id="362" w:author="Author">
                <w:pPr/>
              </w:pPrChange>
            </w:pPr>
            <w:ins w:id="363" w:author="Author">
              <w:del w:id="364" w:author="Author">
                <w:r w:rsidRPr="00F036ED" w:rsidDel="00D07AE3">
                  <w:rPr>
                    <w:rFonts w:ascii="Times New Roman" w:eastAsia="Times New Roman" w:hAnsi="Times New Roman" w:cs="Times New Roman"/>
                    <w:sz w:val="20"/>
                    <w:szCs w:val="20"/>
                    <w:lang w:eastAsia="en-GB"/>
                    <w:rPrChange w:id="365" w:author="Author">
                      <w:rPr>
                        <w:rFonts w:ascii="Times New Roman" w:hAnsi="Times New Roman" w:cs="Times New Roman"/>
                        <w:sz w:val="20"/>
                        <w:szCs w:val="20"/>
                      </w:rPr>
                    </w:rPrChange>
                  </w:rPr>
                  <w:delText xml:space="preserve">16 - </w:delText>
                </w:r>
              </w:del>
              <w:r w:rsidRPr="00F036ED">
                <w:rPr>
                  <w:rFonts w:ascii="Times New Roman" w:eastAsia="Times New Roman" w:hAnsi="Times New Roman" w:cs="Times New Roman"/>
                  <w:sz w:val="20"/>
                  <w:szCs w:val="20"/>
                  <w:lang w:eastAsia="en-GB"/>
                  <w:rPrChange w:id="366" w:author="Author">
                    <w:rPr>
                      <w:rFonts w:ascii="Times New Roman" w:hAnsi="Times New Roman" w:cs="Times New Roman"/>
                      <w:sz w:val="20"/>
                      <w:szCs w:val="20"/>
                    </w:rPr>
                  </w:rPrChange>
                </w:rPr>
                <w:t>Proportional motor vehicle liability reinsurance</w:t>
              </w:r>
            </w:ins>
          </w:p>
          <w:p w:rsidR="00A8428B" w:rsidRPr="00F036ED" w:rsidRDefault="00A8428B">
            <w:pPr>
              <w:pStyle w:val="ListParagraph"/>
              <w:numPr>
                <w:ilvl w:val="0"/>
                <w:numId w:val="6"/>
              </w:numPr>
              <w:spacing w:after="0" w:line="240" w:lineRule="auto"/>
              <w:ind w:left="435" w:hanging="426"/>
              <w:rPr>
                <w:ins w:id="367" w:author="Author"/>
                <w:rFonts w:ascii="Times New Roman" w:eastAsia="Times New Roman" w:hAnsi="Times New Roman" w:cs="Times New Roman"/>
                <w:sz w:val="20"/>
                <w:szCs w:val="20"/>
                <w:lang w:eastAsia="en-GB"/>
                <w:rPrChange w:id="368" w:author="Author">
                  <w:rPr>
                    <w:ins w:id="369" w:author="Author"/>
                    <w:rFonts w:ascii="Times New Roman" w:hAnsi="Times New Roman" w:cs="Times New Roman"/>
                    <w:sz w:val="20"/>
                    <w:szCs w:val="20"/>
                  </w:rPr>
                </w:rPrChange>
              </w:rPr>
              <w:pPrChange w:id="370" w:author="Author">
                <w:pPr/>
              </w:pPrChange>
            </w:pPr>
            <w:ins w:id="371" w:author="Author">
              <w:del w:id="372" w:author="Author">
                <w:r w:rsidRPr="00F036ED" w:rsidDel="00D07AE3">
                  <w:rPr>
                    <w:rFonts w:ascii="Times New Roman" w:eastAsia="Times New Roman" w:hAnsi="Times New Roman" w:cs="Times New Roman"/>
                    <w:sz w:val="20"/>
                    <w:szCs w:val="20"/>
                    <w:lang w:eastAsia="en-GB"/>
                    <w:rPrChange w:id="373" w:author="Author">
                      <w:rPr>
                        <w:rFonts w:ascii="Times New Roman" w:hAnsi="Times New Roman" w:cs="Times New Roman"/>
                        <w:sz w:val="20"/>
                        <w:szCs w:val="20"/>
                      </w:rPr>
                    </w:rPrChange>
                  </w:rPr>
                  <w:delText xml:space="preserve">17 - </w:delText>
                </w:r>
              </w:del>
              <w:r w:rsidRPr="00F036ED">
                <w:rPr>
                  <w:rFonts w:ascii="Times New Roman" w:eastAsia="Times New Roman" w:hAnsi="Times New Roman" w:cs="Times New Roman"/>
                  <w:sz w:val="20"/>
                  <w:szCs w:val="20"/>
                  <w:lang w:eastAsia="en-GB"/>
                  <w:rPrChange w:id="374" w:author="Author">
                    <w:rPr>
                      <w:rFonts w:ascii="Times New Roman" w:hAnsi="Times New Roman" w:cs="Times New Roman"/>
                      <w:sz w:val="20"/>
                      <w:szCs w:val="20"/>
                    </w:rPr>
                  </w:rPrChange>
                </w:rPr>
                <w:t>Proportional other motor reinsurance</w:t>
              </w:r>
            </w:ins>
          </w:p>
          <w:p w:rsidR="00A8428B" w:rsidRPr="00F036ED" w:rsidRDefault="00A8428B">
            <w:pPr>
              <w:pStyle w:val="ListParagraph"/>
              <w:numPr>
                <w:ilvl w:val="0"/>
                <w:numId w:val="6"/>
              </w:numPr>
              <w:spacing w:after="0" w:line="240" w:lineRule="auto"/>
              <w:ind w:left="435" w:hanging="426"/>
              <w:rPr>
                <w:ins w:id="375" w:author="Author"/>
                <w:rFonts w:ascii="Times New Roman" w:eastAsia="Times New Roman" w:hAnsi="Times New Roman" w:cs="Times New Roman"/>
                <w:sz w:val="20"/>
                <w:szCs w:val="20"/>
                <w:lang w:eastAsia="en-GB"/>
                <w:rPrChange w:id="376" w:author="Author">
                  <w:rPr>
                    <w:ins w:id="377" w:author="Author"/>
                    <w:rFonts w:ascii="Times New Roman" w:hAnsi="Times New Roman" w:cs="Times New Roman"/>
                    <w:sz w:val="20"/>
                    <w:szCs w:val="20"/>
                  </w:rPr>
                </w:rPrChange>
              </w:rPr>
              <w:pPrChange w:id="378" w:author="Author">
                <w:pPr/>
              </w:pPrChange>
            </w:pPr>
            <w:ins w:id="379" w:author="Author">
              <w:del w:id="380" w:author="Author">
                <w:r w:rsidRPr="00F036ED" w:rsidDel="00D07AE3">
                  <w:rPr>
                    <w:rFonts w:ascii="Times New Roman" w:eastAsia="Times New Roman" w:hAnsi="Times New Roman" w:cs="Times New Roman"/>
                    <w:sz w:val="20"/>
                    <w:szCs w:val="20"/>
                    <w:lang w:eastAsia="en-GB"/>
                    <w:rPrChange w:id="381" w:author="Author">
                      <w:rPr>
                        <w:rFonts w:ascii="Times New Roman" w:hAnsi="Times New Roman" w:cs="Times New Roman"/>
                        <w:sz w:val="20"/>
                        <w:szCs w:val="20"/>
                      </w:rPr>
                    </w:rPrChange>
                  </w:rPr>
                  <w:delText xml:space="preserve">18 - </w:delText>
                </w:r>
              </w:del>
              <w:r w:rsidRPr="00F036ED">
                <w:rPr>
                  <w:rFonts w:ascii="Times New Roman" w:eastAsia="Times New Roman" w:hAnsi="Times New Roman" w:cs="Times New Roman"/>
                  <w:sz w:val="20"/>
                  <w:szCs w:val="20"/>
                  <w:lang w:eastAsia="en-GB"/>
                  <w:rPrChange w:id="382" w:author="Author">
                    <w:rPr>
                      <w:rFonts w:ascii="Times New Roman" w:hAnsi="Times New Roman" w:cs="Times New Roman"/>
                      <w:sz w:val="20"/>
                      <w:szCs w:val="20"/>
                    </w:rPr>
                  </w:rPrChange>
                </w:rPr>
                <w:t>Proportional marine, aviation and transport reinsurance</w:t>
              </w:r>
            </w:ins>
          </w:p>
          <w:p w:rsidR="00A8428B" w:rsidRPr="00F036ED" w:rsidRDefault="00A8428B">
            <w:pPr>
              <w:pStyle w:val="ListParagraph"/>
              <w:numPr>
                <w:ilvl w:val="0"/>
                <w:numId w:val="6"/>
              </w:numPr>
              <w:spacing w:after="0" w:line="240" w:lineRule="auto"/>
              <w:ind w:left="435" w:hanging="426"/>
              <w:rPr>
                <w:ins w:id="383" w:author="Author"/>
                <w:rFonts w:ascii="Times New Roman" w:eastAsia="Times New Roman" w:hAnsi="Times New Roman" w:cs="Times New Roman"/>
                <w:sz w:val="20"/>
                <w:szCs w:val="20"/>
                <w:lang w:eastAsia="en-GB"/>
                <w:rPrChange w:id="384" w:author="Author">
                  <w:rPr>
                    <w:ins w:id="385" w:author="Author"/>
                    <w:rFonts w:ascii="Times New Roman" w:hAnsi="Times New Roman" w:cs="Times New Roman"/>
                    <w:sz w:val="20"/>
                    <w:szCs w:val="20"/>
                  </w:rPr>
                </w:rPrChange>
              </w:rPr>
              <w:pPrChange w:id="386" w:author="Author">
                <w:pPr/>
              </w:pPrChange>
            </w:pPr>
            <w:ins w:id="387" w:author="Author">
              <w:del w:id="388" w:author="Author">
                <w:r w:rsidRPr="00F036ED" w:rsidDel="00D07AE3">
                  <w:rPr>
                    <w:rFonts w:ascii="Times New Roman" w:eastAsia="Times New Roman" w:hAnsi="Times New Roman" w:cs="Times New Roman"/>
                    <w:sz w:val="20"/>
                    <w:szCs w:val="20"/>
                    <w:lang w:eastAsia="en-GB"/>
                    <w:rPrChange w:id="389" w:author="Author">
                      <w:rPr>
                        <w:rFonts w:ascii="Times New Roman" w:hAnsi="Times New Roman" w:cs="Times New Roman"/>
                        <w:sz w:val="20"/>
                        <w:szCs w:val="20"/>
                      </w:rPr>
                    </w:rPrChange>
                  </w:rPr>
                  <w:delText xml:space="preserve">19 - </w:delText>
                </w:r>
              </w:del>
              <w:r w:rsidRPr="00F036ED">
                <w:rPr>
                  <w:rFonts w:ascii="Times New Roman" w:eastAsia="Times New Roman" w:hAnsi="Times New Roman" w:cs="Times New Roman"/>
                  <w:sz w:val="20"/>
                  <w:szCs w:val="20"/>
                  <w:lang w:eastAsia="en-GB"/>
                  <w:rPrChange w:id="390" w:author="Author">
                    <w:rPr>
                      <w:rFonts w:ascii="Times New Roman" w:hAnsi="Times New Roman" w:cs="Times New Roman"/>
                      <w:sz w:val="20"/>
                      <w:szCs w:val="20"/>
                    </w:rPr>
                  </w:rPrChange>
                </w:rPr>
                <w:t>Proportional fire and other damage to property reinsurance</w:t>
              </w:r>
            </w:ins>
          </w:p>
          <w:p w:rsidR="00A8428B" w:rsidRPr="00F036ED" w:rsidRDefault="00A8428B">
            <w:pPr>
              <w:pStyle w:val="ListParagraph"/>
              <w:numPr>
                <w:ilvl w:val="0"/>
                <w:numId w:val="6"/>
              </w:numPr>
              <w:spacing w:after="0" w:line="240" w:lineRule="auto"/>
              <w:ind w:left="435" w:hanging="426"/>
              <w:rPr>
                <w:ins w:id="391" w:author="Author"/>
                <w:rFonts w:ascii="Times New Roman" w:eastAsia="Times New Roman" w:hAnsi="Times New Roman" w:cs="Times New Roman"/>
                <w:sz w:val="20"/>
                <w:szCs w:val="20"/>
                <w:lang w:eastAsia="en-GB"/>
                <w:rPrChange w:id="392" w:author="Author">
                  <w:rPr>
                    <w:ins w:id="393" w:author="Author"/>
                    <w:rFonts w:ascii="Times New Roman" w:hAnsi="Times New Roman" w:cs="Times New Roman"/>
                    <w:sz w:val="20"/>
                    <w:szCs w:val="20"/>
                  </w:rPr>
                </w:rPrChange>
              </w:rPr>
              <w:pPrChange w:id="394" w:author="Author">
                <w:pPr/>
              </w:pPrChange>
            </w:pPr>
            <w:ins w:id="395" w:author="Author">
              <w:del w:id="396" w:author="Author">
                <w:r w:rsidRPr="00F036ED" w:rsidDel="00D07AE3">
                  <w:rPr>
                    <w:rFonts w:ascii="Times New Roman" w:eastAsia="Times New Roman" w:hAnsi="Times New Roman" w:cs="Times New Roman"/>
                    <w:sz w:val="20"/>
                    <w:szCs w:val="20"/>
                    <w:lang w:eastAsia="en-GB"/>
                    <w:rPrChange w:id="397" w:author="Author">
                      <w:rPr>
                        <w:rFonts w:ascii="Times New Roman" w:hAnsi="Times New Roman" w:cs="Times New Roman"/>
                        <w:sz w:val="20"/>
                        <w:szCs w:val="20"/>
                      </w:rPr>
                    </w:rPrChange>
                  </w:rPr>
                  <w:delText xml:space="preserve">20 - </w:delText>
                </w:r>
              </w:del>
              <w:r w:rsidRPr="00F036ED">
                <w:rPr>
                  <w:rFonts w:ascii="Times New Roman" w:eastAsia="Times New Roman" w:hAnsi="Times New Roman" w:cs="Times New Roman"/>
                  <w:sz w:val="20"/>
                  <w:szCs w:val="20"/>
                  <w:lang w:eastAsia="en-GB"/>
                  <w:rPrChange w:id="398" w:author="Author">
                    <w:rPr>
                      <w:rFonts w:ascii="Times New Roman" w:hAnsi="Times New Roman" w:cs="Times New Roman"/>
                      <w:sz w:val="20"/>
                      <w:szCs w:val="20"/>
                    </w:rPr>
                  </w:rPrChange>
                </w:rPr>
                <w:t>Proportional general liability reinsurance</w:t>
              </w:r>
            </w:ins>
          </w:p>
          <w:p w:rsidR="00A8428B" w:rsidRPr="00F036ED" w:rsidRDefault="00A8428B">
            <w:pPr>
              <w:pStyle w:val="ListParagraph"/>
              <w:numPr>
                <w:ilvl w:val="0"/>
                <w:numId w:val="6"/>
              </w:numPr>
              <w:spacing w:after="0" w:line="240" w:lineRule="auto"/>
              <w:ind w:left="435" w:hanging="426"/>
              <w:rPr>
                <w:ins w:id="399" w:author="Author"/>
                <w:rFonts w:ascii="Times New Roman" w:eastAsia="Times New Roman" w:hAnsi="Times New Roman" w:cs="Times New Roman"/>
                <w:sz w:val="20"/>
                <w:szCs w:val="20"/>
                <w:lang w:eastAsia="en-GB"/>
                <w:rPrChange w:id="400" w:author="Author">
                  <w:rPr>
                    <w:ins w:id="401" w:author="Author"/>
                    <w:rFonts w:ascii="Times New Roman" w:hAnsi="Times New Roman" w:cs="Times New Roman"/>
                    <w:sz w:val="20"/>
                    <w:szCs w:val="20"/>
                  </w:rPr>
                </w:rPrChange>
              </w:rPr>
              <w:pPrChange w:id="402" w:author="Author">
                <w:pPr/>
              </w:pPrChange>
            </w:pPr>
            <w:ins w:id="403" w:author="Author">
              <w:del w:id="404" w:author="Author">
                <w:r w:rsidRPr="00F036ED" w:rsidDel="00D07AE3">
                  <w:rPr>
                    <w:rFonts w:ascii="Times New Roman" w:eastAsia="Times New Roman" w:hAnsi="Times New Roman" w:cs="Times New Roman"/>
                    <w:sz w:val="20"/>
                    <w:szCs w:val="20"/>
                    <w:lang w:eastAsia="en-GB"/>
                    <w:rPrChange w:id="405" w:author="Author">
                      <w:rPr>
                        <w:rFonts w:ascii="Times New Roman" w:hAnsi="Times New Roman" w:cs="Times New Roman"/>
                        <w:sz w:val="20"/>
                        <w:szCs w:val="20"/>
                      </w:rPr>
                    </w:rPrChange>
                  </w:rPr>
                  <w:delText xml:space="preserve">21 - </w:delText>
                </w:r>
              </w:del>
              <w:r w:rsidRPr="00F036ED">
                <w:rPr>
                  <w:rFonts w:ascii="Times New Roman" w:eastAsia="Times New Roman" w:hAnsi="Times New Roman" w:cs="Times New Roman"/>
                  <w:sz w:val="20"/>
                  <w:szCs w:val="20"/>
                  <w:lang w:eastAsia="en-GB"/>
                  <w:rPrChange w:id="406" w:author="Author">
                    <w:rPr>
                      <w:rFonts w:ascii="Times New Roman" w:hAnsi="Times New Roman" w:cs="Times New Roman"/>
                      <w:sz w:val="20"/>
                      <w:szCs w:val="20"/>
                    </w:rPr>
                  </w:rPrChange>
                </w:rPr>
                <w:t xml:space="preserve">Proportional credit and </w:t>
              </w:r>
              <w:proofErr w:type="spellStart"/>
              <w:r w:rsidRPr="00F036ED">
                <w:rPr>
                  <w:rFonts w:ascii="Times New Roman" w:eastAsia="Times New Roman" w:hAnsi="Times New Roman" w:cs="Times New Roman"/>
                  <w:sz w:val="20"/>
                  <w:szCs w:val="20"/>
                  <w:lang w:eastAsia="en-GB"/>
                  <w:rPrChange w:id="407" w:author="Author">
                    <w:rPr>
                      <w:rFonts w:ascii="Times New Roman" w:hAnsi="Times New Roman" w:cs="Times New Roman"/>
                      <w:sz w:val="20"/>
                      <w:szCs w:val="20"/>
                    </w:rPr>
                  </w:rPrChange>
                </w:rPr>
                <w:t>suretyship</w:t>
              </w:r>
              <w:proofErr w:type="spellEnd"/>
              <w:r w:rsidRPr="00F036ED">
                <w:rPr>
                  <w:rFonts w:ascii="Times New Roman" w:eastAsia="Times New Roman" w:hAnsi="Times New Roman" w:cs="Times New Roman"/>
                  <w:sz w:val="20"/>
                  <w:szCs w:val="20"/>
                  <w:lang w:eastAsia="en-GB"/>
                  <w:rPrChange w:id="408" w:author="Author">
                    <w:rPr>
                      <w:rFonts w:ascii="Times New Roman" w:hAnsi="Times New Roman" w:cs="Times New Roman"/>
                      <w:sz w:val="20"/>
                      <w:szCs w:val="20"/>
                    </w:rPr>
                  </w:rPrChange>
                </w:rPr>
                <w:t xml:space="preserve"> reinsurance</w:t>
              </w:r>
            </w:ins>
          </w:p>
          <w:p w:rsidR="00A8428B" w:rsidRPr="00F036ED" w:rsidRDefault="00A8428B">
            <w:pPr>
              <w:pStyle w:val="ListParagraph"/>
              <w:numPr>
                <w:ilvl w:val="0"/>
                <w:numId w:val="6"/>
              </w:numPr>
              <w:spacing w:after="0" w:line="240" w:lineRule="auto"/>
              <w:ind w:left="435" w:hanging="426"/>
              <w:rPr>
                <w:ins w:id="409" w:author="Author"/>
                <w:rFonts w:ascii="Times New Roman" w:eastAsia="Times New Roman" w:hAnsi="Times New Roman" w:cs="Times New Roman"/>
                <w:sz w:val="20"/>
                <w:szCs w:val="20"/>
                <w:lang w:eastAsia="en-GB"/>
                <w:rPrChange w:id="410" w:author="Author">
                  <w:rPr>
                    <w:ins w:id="411" w:author="Author"/>
                    <w:rFonts w:ascii="Times New Roman" w:hAnsi="Times New Roman" w:cs="Times New Roman"/>
                    <w:sz w:val="20"/>
                    <w:szCs w:val="20"/>
                  </w:rPr>
                </w:rPrChange>
              </w:rPr>
              <w:pPrChange w:id="412" w:author="Author">
                <w:pPr/>
              </w:pPrChange>
            </w:pPr>
            <w:ins w:id="413" w:author="Author">
              <w:del w:id="414" w:author="Author">
                <w:r w:rsidRPr="00F036ED" w:rsidDel="00D07AE3">
                  <w:rPr>
                    <w:rFonts w:ascii="Times New Roman" w:eastAsia="Times New Roman" w:hAnsi="Times New Roman" w:cs="Times New Roman"/>
                    <w:sz w:val="20"/>
                    <w:szCs w:val="20"/>
                    <w:lang w:eastAsia="en-GB"/>
                    <w:rPrChange w:id="415" w:author="Author">
                      <w:rPr>
                        <w:rFonts w:ascii="Times New Roman" w:hAnsi="Times New Roman" w:cs="Times New Roman"/>
                        <w:sz w:val="20"/>
                        <w:szCs w:val="20"/>
                      </w:rPr>
                    </w:rPrChange>
                  </w:rPr>
                  <w:delText xml:space="preserve">22 - </w:delText>
                </w:r>
              </w:del>
              <w:r w:rsidRPr="00F036ED">
                <w:rPr>
                  <w:rFonts w:ascii="Times New Roman" w:eastAsia="Times New Roman" w:hAnsi="Times New Roman" w:cs="Times New Roman"/>
                  <w:sz w:val="20"/>
                  <w:szCs w:val="20"/>
                  <w:lang w:eastAsia="en-GB"/>
                  <w:rPrChange w:id="416" w:author="Author">
                    <w:rPr>
                      <w:rFonts w:ascii="Times New Roman" w:hAnsi="Times New Roman" w:cs="Times New Roman"/>
                      <w:sz w:val="20"/>
                      <w:szCs w:val="20"/>
                    </w:rPr>
                  </w:rPrChange>
                </w:rPr>
                <w:t>Proportional legal expenses reinsurance</w:t>
              </w:r>
            </w:ins>
          </w:p>
          <w:p w:rsidR="00A8428B" w:rsidRPr="00F036ED" w:rsidRDefault="00A8428B">
            <w:pPr>
              <w:pStyle w:val="ListParagraph"/>
              <w:numPr>
                <w:ilvl w:val="0"/>
                <w:numId w:val="6"/>
              </w:numPr>
              <w:spacing w:after="0" w:line="240" w:lineRule="auto"/>
              <w:ind w:left="435" w:hanging="426"/>
              <w:rPr>
                <w:ins w:id="417" w:author="Author"/>
                <w:rFonts w:ascii="Times New Roman" w:eastAsia="Times New Roman" w:hAnsi="Times New Roman" w:cs="Times New Roman"/>
                <w:sz w:val="20"/>
                <w:szCs w:val="20"/>
                <w:lang w:eastAsia="en-GB"/>
                <w:rPrChange w:id="418" w:author="Author">
                  <w:rPr>
                    <w:ins w:id="419" w:author="Author"/>
                    <w:rFonts w:ascii="Times New Roman" w:hAnsi="Times New Roman" w:cs="Times New Roman"/>
                    <w:sz w:val="20"/>
                    <w:szCs w:val="20"/>
                  </w:rPr>
                </w:rPrChange>
              </w:rPr>
              <w:pPrChange w:id="420" w:author="Author">
                <w:pPr/>
              </w:pPrChange>
            </w:pPr>
            <w:ins w:id="421" w:author="Author">
              <w:del w:id="422" w:author="Author">
                <w:r w:rsidRPr="00F036ED" w:rsidDel="00D07AE3">
                  <w:rPr>
                    <w:rFonts w:ascii="Times New Roman" w:eastAsia="Times New Roman" w:hAnsi="Times New Roman" w:cs="Times New Roman"/>
                    <w:sz w:val="20"/>
                    <w:szCs w:val="20"/>
                    <w:lang w:eastAsia="en-GB"/>
                    <w:rPrChange w:id="423" w:author="Author">
                      <w:rPr>
                        <w:rFonts w:ascii="Times New Roman" w:hAnsi="Times New Roman" w:cs="Times New Roman"/>
                        <w:sz w:val="20"/>
                        <w:szCs w:val="20"/>
                      </w:rPr>
                    </w:rPrChange>
                  </w:rPr>
                  <w:delText xml:space="preserve">23 - </w:delText>
                </w:r>
              </w:del>
              <w:r w:rsidRPr="00F036ED">
                <w:rPr>
                  <w:rFonts w:ascii="Times New Roman" w:eastAsia="Times New Roman" w:hAnsi="Times New Roman" w:cs="Times New Roman"/>
                  <w:sz w:val="20"/>
                  <w:szCs w:val="20"/>
                  <w:lang w:eastAsia="en-GB"/>
                  <w:rPrChange w:id="424" w:author="Author">
                    <w:rPr>
                      <w:rFonts w:ascii="Times New Roman" w:hAnsi="Times New Roman" w:cs="Times New Roman"/>
                      <w:sz w:val="20"/>
                      <w:szCs w:val="20"/>
                    </w:rPr>
                  </w:rPrChange>
                </w:rPr>
                <w:t>Proportional assistance reinsurance</w:t>
              </w:r>
            </w:ins>
          </w:p>
          <w:p w:rsidR="00A8428B" w:rsidRPr="00F036ED" w:rsidRDefault="00A8428B">
            <w:pPr>
              <w:pStyle w:val="ListParagraph"/>
              <w:numPr>
                <w:ilvl w:val="0"/>
                <w:numId w:val="6"/>
              </w:numPr>
              <w:spacing w:after="0" w:line="240" w:lineRule="auto"/>
              <w:ind w:left="435" w:hanging="426"/>
              <w:rPr>
                <w:ins w:id="425" w:author="Author"/>
                <w:rFonts w:ascii="Times New Roman" w:eastAsia="Times New Roman" w:hAnsi="Times New Roman" w:cs="Times New Roman"/>
                <w:sz w:val="20"/>
                <w:szCs w:val="20"/>
                <w:lang w:eastAsia="en-GB"/>
                <w:rPrChange w:id="426" w:author="Author">
                  <w:rPr>
                    <w:ins w:id="427" w:author="Author"/>
                    <w:rFonts w:ascii="Times New Roman" w:hAnsi="Times New Roman" w:cs="Times New Roman"/>
                    <w:sz w:val="20"/>
                    <w:szCs w:val="20"/>
                  </w:rPr>
                </w:rPrChange>
              </w:rPr>
              <w:pPrChange w:id="428" w:author="Author">
                <w:pPr/>
              </w:pPrChange>
            </w:pPr>
            <w:ins w:id="429" w:author="Author">
              <w:del w:id="430" w:author="Author">
                <w:r w:rsidRPr="00F036ED" w:rsidDel="00D07AE3">
                  <w:rPr>
                    <w:rFonts w:ascii="Times New Roman" w:eastAsia="Times New Roman" w:hAnsi="Times New Roman" w:cs="Times New Roman"/>
                    <w:sz w:val="20"/>
                    <w:szCs w:val="20"/>
                    <w:lang w:eastAsia="en-GB"/>
                    <w:rPrChange w:id="431" w:author="Author">
                      <w:rPr>
                        <w:rFonts w:ascii="Times New Roman" w:hAnsi="Times New Roman" w:cs="Times New Roman"/>
                        <w:sz w:val="20"/>
                        <w:szCs w:val="20"/>
                      </w:rPr>
                    </w:rPrChange>
                  </w:rPr>
                  <w:delText xml:space="preserve">24 - </w:delText>
                </w:r>
              </w:del>
              <w:r w:rsidRPr="00F036ED">
                <w:rPr>
                  <w:rFonts w:ascii="Times New Roman" w:eastAsia="Times New Roman" w:hAnsi="Times New Roman" w:cs="Times New Roman"/>
                  <w:sz w:val="20"/>
                  <w:szCs w:val="20"/>
                  <w:lang w:eastAsia="en-GB"/>
                  <w:rPrChange w:id="432" w:author="Author">
                    <w:rPr>
                      <w:rFonts w:ascii="Times New Roman" w:hAnsi="Times New Roman" w:cs="Times New Roman"/>
                      <w:sz w:val="20"/>
                      <w:szCs w:val="20"/>
                    </w:rPr>
                  </w:rPrChange>
                </w:rPr>
                <w:t>Proportional miscellaneous financial loss reinsurance</w:t>
              </w:r>
            </w:ins>
          </w:p>
          <w:p w:rsidR="00A8428B" w:rsidRPr="00F036ED" w:rsidRDefault="00A8428B">
            <w:pPr>
              <w:pStyle w:val="ListParagraph"/>
              <w:numPr>
                <w:ilvl w:val="0"/>
                <w:numId w:val="6"/>
              </w:numPr>
              <w:spacing w:after="0" w:line="240" w:lineRule="auto"/>
              <w:ind w:left="435" w:hanging="426"/>
              <w:rPr>
                <w:ins w:id="433" w:author="Author"/>
                <w:rFonts w:ascii="Times New Roman" w:eastAsia="Times New Roman" w:hAnsi="Times New Roman" w:cs="Times New Roman"/>
                <w:sz w:val="20"/>
                <w:szCs w:val="20"/>
                <w:lang w:eastAsia="en-GB"/>
                <w:rPrChange w:id="434" w:author="Author">
                  <w:rPr>
                    <w:ins w:id="435" w:author="Author"/>
                    <w:rFonts w:ascii="Times New Roman" w:hAnsi="Times New Roman" w:cs="Times New Roman"/>
                    <w:sz w:val="20"/>
                    <w:szCs w:val="20"/>
                  </w:rPr>
                </w:rPrChange>
              </w:rPr>
              <w:pPrChange w:id="436" w:author="Author">
                <w:pPr/>
              </w:pPrChange>
            </w:pPr>
            <w:ins w:id="437" w:author="Author">
              <w:del w:id="438" w:author="Author">
                <w:r w:rsidRPr="00F036ED" w:rsidDel="00D07AE3">
                  <w:rPr>
                    <w:rFonts w:ascii="Times New Roman" w:eastAsia="Times New Roman" w:hAnsi="Times New Roman" w:cs="Times New Roman"/>
                    <w:sz w:val="20"/>
                    <w:szCs w:val="20"/>
                    <w:lang w:eastAsia="en-GB"/>
                    <w:rPrChange w:id="439" w:author="Author">
                      <w:rPr>
                        <w:rFonts w:ascii="Times New Roman" w:hAnsi="Times New Roman" w:cs="Times New Roman"/>
                        <w:sz w:val="20"/>
                        <w:szCs w:val="20"/>
                      </w:rPr>
                    </w:rPrChange>
                  </w:rPr>
                  <w:delText xml:space="preserve">25 - </w:delText>
                </w:r>
              </w:del>
              <w:r w:rsidRPr="00F036ED">
                <w:rPr>
                  <w:rFonts w:ascii="Times New Roman" w:eastAsia="Times New Roman" w:hAnsi="Times New Roman" w:cs="Times New Roman"/>
                  <w:sz w:val="20"/>
                  <w:szCs w:val="20"/>
                  <w:lang w:eastAsia="en-GB"/>
                  <w:rPrChange w:id="440" w:author="Author">
                    <w:rPr>
                      <w:rFonts w:ascii="Times New Roman" w:hAnsi="Times New Roman" w:cs="Times New Roman"/>
                      <w:sz w:val="20"/>
                      <w:szCs w:val="20"/>
                    </w:rPr>
                  </w:rPrChange>
                </w:rPr>
                <w:t>Non-proportional health reinsurance</w:t>
              </w:r>
            </w:ins>
          </w:p>
          <w:p w:rsidR="00A8428B" w:rsidRPr="00F036ED" w:rsidRDefault="00A8428B">
            <w:pPr>
              <w:pStyle w:val="ListParagraph"/>
              <w:numPr>
                <w:ilvl w:val="0"/>
                <w:numId w:val="6"/>
              </w:numPr>
              <w:spacing w:after="0" w:line="240" w:lineRule="auto"/>
              <w:ind w:left="435" w:hanging="426"/>
              <w:rPr>
                <w:ins w:id="441" w:author="Author"/>
                <w:rFonts w:ascii="Times New Roman" w:eastAsia="Times New Roman" w:hAnsi="Times New Roman" w:cs="Times New Roman"/>
                <w:sz w:val="20"/>
                <w:szCs w:val="20"/>
                <w:lang w:eastAsia="en-GB"/>
                <w:rPrChange w:id="442" w:author="Author">
                  <w:rPr>
                    <w:ins w:id="443" w:author="Author"/>
                    <w:rFonts w:ascii="Times New Roman" w:hAnsi="Times New Roman" w:cs="Times New Roman"/>
                    <w:sz w:val="20"/>
                    <w:szCs w:val="20"/>
                  </w:rPr>
                </w:rPrChange>
              </w:rPr>
              <w:pPrChange w:id="444" w:author="Author">
                <w:pPr/>
              </w:pPrChange>
            </w:pPr>
            <w:ins w:id="445" w:author="Author">
              <w:del w:id="446" w:author="Author">
                <w:r w:rsidRPr="00F036ED" w:rsidDel="00D07AE3">
                  <w:rPr>
                    <w:rFonts w:ascii="Times New Roman" w:eastAsia="Times New Roman" w:hAnsi="Times New Roman" w:cs="Times New Roman"/>
                    <w:sz w:val="20"/>
                    <w:szCs w:val="20"/>
                    <w:lang w:eastAsia="en-GB"/>
                    <w:rPrChange w:id="447" w:author="Author">
                      <w:rPr>
                        <w:rFonts w:ascii="Times New Roman" w:hAnsi="Times New Roman" w:cs="Times New Roman"/>
                        <w:sz w:val="20"/>
                        <w:szCs w:val="20"/>
                      </w:rPr>
                    </w:rPrChange>
                  </w:rPr>
                  <w:delText xml:space="preserve">26 - </w:delText>
                </w:r>
              </w:del>
              <w:r w:rsidRPr="00F036ED">
                <w:rPr>
                  <w:rFonts w:ascii="Times New Roman" w:eastAsia="Times New Roman" w:hAnsi="Times New Roman" w:cs="Times New Roman"/>
                  <w:sz w:val="20"/>
                  <w:szCs w:val="20"/>
                  <w:lang w:eastAsia="en-GB"/>
                  <w:rPrChange w:id="448" w:author="Author">
                    <w:rPr>
                      <w:rFonts w:ascii="Times New Roman" w:hAnsi="Times New Roman" w:cs="Times New Roman"/>
                      <w:sz w:val="20"/>
                      <w:szCs w:val="20"/>
                    </w:rPr>
                  </w:rPrChange>
                </w:rPr>
                <w:t>Non-proportional casualty reinsurance</w:t>
              </w:r>
            </w:ins>
          </w:p>
          <w:p w:rsidR="00A8428B" w:rsidRPr="00F036ED" w:rsidRDefault="00A8428B">
            <w:pPr>
              <w:pStyle w:val="ListParagraph"/>
              <w:numPr>
                <w:ilvl w:val="0"/>
                <w:numId w:val="6"/>
              </w:numPr>
              <w:spacing w:after="0" w:line="240" w:lineRule="auto"/>
              <w:ind w:left="435" w:hanging="426"/>
              <w:rPr>
                <w:ins w:id="449" w:author="Author"/>
                <w:rFonts w:ascii="Times New Roman" w:eastAsia="Times New Roman" w:hAnsi="Times New Roman" w:cs="Times New Roman"/>
                <w:sz w:val="20"/>
                <w:szCs w:val="20"/>
                <w:lang w:eastAsia="en-GB"/>
                <w:rPrChange w:id="450" w:author="Author">
                  <w:rPr>
                    <w:ins w:id="451" w:author="Author"/>
                    <w:rFonts w:ascii="Times New Roman" w:hAnsi="Times New Roman" w:cs="Times New Roman"/>
                    <w:sz w:val="20"/>
                    <w:szCs w:val="20"/>
                  </w:rPr>
                </w:rPrChange>
              </w:rPr>
              <w:pPrChange w:id="452" w:author="Author">
                <w:pPr/>
              </w:pPrChange>
            </w:pPr>
            <w:ins w:id="453" w:author="Author">
              <w:del w:id="454" w:author="Author">
                <w:r w:rsidRPr="00F036ED" w:rsidDel="00D07AE3">
                  <w:rPr>
                    <w:rFonts w:ascii="Times New Roman" w:eastAsia="Times New Roman" w:hAnsi="Times New Roman" w:cs="Times New Roman"/>
                    <w:sz w:val="20"/>
                    <w:szCs w:val="20"/>
                    <w:lang w:eastAsia="en-GB"/>
                    <w:rPrChange w:id="455" w:author="Author">
                      <w:rPr>
                        <w:rFonts w:ascii="Times New Roman" w:hAnsi="Times New Roman" w:cs="Times New Roman"/>
                        <w:sz w:val="20"/>
                        <w:szCs w:val="20"/>
                      </w:rPr>
                    </w:rPrChange>
                  </w:rPr>
                  <w:delText xml:space="preserve">27 - </w:delText>
                </w:r>
              </w:del>
              <w:r w:rsidRPr="00F036ED">
                <w:rPr>
                  <w:rFonts w:ascii="Times New Roman" w:eastAsia="Times New Roman" w:hAnsi="Times New Roman" w:cs="Times New Roman"/>
                  <w:sz w:val="20"/>
                  <w:szCs w:val="20"/>
                  <w:lang w:eastAsia="en-GB"/>
                  <w:rPrChange w:id="456" w:author="Author">
                    <w:rPr>
                      <w:rFonts w:ascii="Times New Roman" w:hAnsi="Times New Roman" w:cs="Times New Roman"/>
                      <w:sz w:val="20"/>
                      <w:szCs w:val="20"/>
                    </w:rPr>
                  </w:rPrChange>
                </w:rPr>
                <w:t>Non-proportional marine, aviation and transport reinsurance</w:t>
              </w:r>
            </w:ins>
          </w:p>
          <w:p w:rsidR="00A8428B" w:rsidRPr="00F036ED" w:rsidRDefault="00A8428B">
            <w:pPr>
              <w:pStyle w:val="ListParagraph"/>
              <w:numPr>
                <w:ilvl w:val="0"/>
                <w:numId w:val="6"/>
              </w:numPr>
              <w:spacing w:after="0" w:line="240" w:lineRule="auto"/>
              <w:ind w:left="435" w:hanging="426"/>
              <w:rPr>
                <w:ins w:id="457" w:author="Author"/>
                <w:rFonts w:ascii="Times New Roman" w:eastAsia="Times New Roman" w:hAnsi="Times New Roman" w:cs="Times New Roman"/>
                <w:sz w:val="20"/>
                <w:szCs w:val="20"/>
                <w:lang w:eastAsia="en-GB"/>
                <w:rPrChange w:id="458" w:author="Author">
                  <w:rPr>
                    <w:ins w:id="459" w:author="Author"/>
                    <w:rFonts w:ascii="Times New Roman" w:hAnsi="Times New Roman" w:cs="Times New Roman"/>
                    <w:sz w:val="20"/>
                    <w:szCs w:val="20"/>
                  </w:rPr>
                </w:rPrChange>
              </w:rPr>
              <w:pPrChange w:id="460" w:author="Author">
                <w:pPr/>
              </w:pPrChange>
            </w:pPr>
            <w:ins w:id="461" w:author="Author">
              <w:del w:id="462" w:author="Author">
                <w:r w:rsidRPr="00F036ED" w:rsidDel="00D07AE3">
                  <w:rPr>
                    <w:rFonts w:ascii="Times New Roman" w:eastAsia="Times New Roman" w:hAnsi="Times New Roman" w:cs="Times New Roman"/>
                    <w:sz w:val="20"/>
                    <w:szCs w:val="20"/>
                    <w:lang w:eastAsia="en-GB"/>
                    <w:rPrChange w:id="463" w:author="Author">
                      <w:rPr>
                        <w:rFonts w:ascii="Times New Roman" w:hAnsi="Times New Roman" w:cs="Times New Roman"/>
                        <w:sz w:val="20"/>
                        <w:szCs w:val="20"/>
                      </w:rPr>
                    </w:rPrChange>
                  </w:rPr>
                  <w:delText xml:space="preserve">28 - </w:delText>
                </w:r>
              </w:del>
              <w:r w:rsidRPr="00F036ED">
                <w:rPr>
                  <w:rFonts w:ascii="Times New Roman" w:eastAsia="Times New Roman" w:hAnsi="Times New Roman" w:cs="Times New Roman"/>
                  <w:sz w:val="20"/>
                  <w:szCs w:val="20"/>
                  <w:lang w:eastAsia="en-GB"/>
                  <w:rPrChange w:id="464" w:author="Author">
                    <w:rPr>
                      <w:rFonts w:ascii="Times New Roman" w:hAnsi="Times New Roman" w:cs="Times New Roman"/>
                      <w:sz w:val="20"/>
                      <w:szCs w:val="20"/>
                    </w:rPr>
                  </w:rPrChange>
                </w:rPr>
                <w:t>Non-proportional property reinsurance</w:t>
              </w:r>
            </w:ins>
          </w:p>
          <w:p w:rsidR="00312CEC" w:rsidRPr="001E51B1" w:rsidDel="00A8428B" w:rsidRDefault="00312CEC" w:rsidP="00A8428B">
            <w:pPr>
              <w:pStyle w:val="ListParagraph"/>
              <w:numPr>
                <w:ilvl w:val="0"/>
                <w:numId w:val="6"/>
              </w:numPr>
              <w:spacing w:after="0" w:line="240" w:lineRule="auto"/>
              <w:ind w:left="435" w:hanging="426"/>
              <w:rPr>
                <w:del w:id="465" w:author="Author"/>
                <w:rFonts w:ascii="Times New Roman" w:eastAsia="Times New Roman" w:hAnsi="Times New Roman" w:cs="Times New Roman"/>
                <w:sz w:val="20"/>
                <w:szCs w:val="20"/>
                <w:lang w:eastAsia="en-GB"/>
              </w:rPr>
            </w:pPr>
            <w:del w:id="466" w:author="Author">
              <w:r w:rsidRPr="001E51B1" w:rsidDel="00A8428B">
                <w:rPr>
                  <w:rFonts w:ascii="Times New Roman" w:eastAsia="Times New Roman" w:hAnsi="Times New Roman" w:cs="Times New Roman"/>
                  <w:sz w:val="20"/>
                  <w:szCs w:val="20"/>
                  <w:lang w:eastAsia="en-GB"/>
                </w:rPr>
                <w:delText>Medical expense insurance</w:delText>
              </w:r>
            </w:del>
          </w:p>
          <w:p w:rsidR="00312CEC" w:rsidRPr="001E51B1" w:rsidDel="00A8428B" w:rsidRDefault="00312CEC" w:rsidP="001E51B1">
            <w:pPr>
              <w:pStyle w:val="ListParagraph"/>
              <w:numPr>
                <w:ilvl w:val="0"/>
                <w:numId w:val="6"/>
              </w:numPr>
              <w:spacing w:after="0" w:line="240" w:lineRule="auto"/>
              <w:ind w:left="435" w:hanging="426"/>
              <w:rPr>
                <w:del w:id="467" w:author="Author"/>
                <w:rFonts w:ascii="Times New Roman" w:eastAsia="Times New Roman" w:hAnsi="Times New Roman" w:cs="Times New Roman"/>
                <w:sz w:val="20"/>
                <w:szCs w:val="20"/>
                <w:lang w:eastAsia="en-GB"/>
              </w:rPr>
            </w:pPr>
            <w:del w:id="468" w:author="Author">
              <w:r w:rsidRPr="001E51B1" w:rsidDel="00A8428B">
                <w:rPr>
                  <w:rFonts w:ascii="Times New Roman" w:eastAsia="Times New Roman" w:hAnsi="Times New Roman" w:cs="Times New Roman"/>
                  <w:sz w:val="20"/>
                  <w:szCs w:val="20"/>
                  <w:lang w:eastAsia="en-GB"/>
                </w:rPr>
                <w:delText>Income protection insurance</w:delText>
              </w:r>
            </w:del>
          </w:p>
          <w:p w:rsidR="00312CEC" w:rsidRPr="001E51B1" w:rsidDel="00A8428B" w:rsidRDefault="00312CEC" w:rsidP="001E51B1">
            <w:pPr>
              <w:pStyle w:val="ListParagraph"/>
              <w:numPr>
                <w:ilvl w:val="0"/>
                <w:numId w:val="6"/>
              </w:numPr>
              <w:spacing w:after="0" w:line="240" w:lineRule="auto"/>
              <w:ind w:left="435" w:hanging="426"/>
              <w:rPr>
                <w:del w:id="469" w:author="Author"/>
                <w:rFonts w:ascii="Times New Roman" w:eastAsia="Times New Roman" w:hAnsi="Times New Roman" w:cs="Times New Roman"/>
                <w:sz w:val="20"/>
                <w:szCs w:val="20"/>
                <w:lang w:eastAsia="en-GB"/>
              </w:rPr>
            </w:pPr>
            <w:del w:id="470" w:author="Author">
              <w:r w:rsidRPr="001E51B1" w:rsidDel="00A8428B">
                <w:rPr>
                  <w:rFonts w:ascii="Times New Roman" w:eastAsia="Times New Roman" w:hAnsi="Times New Roman" w:cs="Times New Roman"/>
                  <w:sz w:val="20"/>
                  <w:szCs w:val="20"/>
                  <w:lang w:eastAsia="en-GB"/>
                </w:rPr>
                <w:delText>Workers' compensation insurance</w:delText>
              </w:r>
            </w:del>
          </w:p>
          <w:p w:rsidR="00312CEC" w:rsidRPr="001E51B1" w:rsidDel="00A8428B" w:rsidRDefault="00312CEC" w:rsidP="001E51B1">
            <w:pPr>
              <w:pStyle w:val="ListParagraph"/>
              <w:numPr>
                <w:ilvl w:val="0"/>
                <w:numId w:val="6"/>
              </w:numPr>
              <w:spacing w:after="0" w:line="240" w:lineRule="auto"/>
              <w:ind w:left="435" w:hanging="426"/>
              <w:rPr>
                <w:del w:id="471" w:author="Author"/>
                <w:rFonts w:ascii="Times New Roman" w:eastAsia="Times New Roman" w:hAnsi="Times New Roman" w:cs="Times New Roman"/>
                <w:sz w:val="20"/>
                <w:szCs w:val="20"/>
                <w:lang w:eastAsia="en-GB"/>
              </w:rPr>
            </w:pPr>
            <w:del w:id="472" w:author="Author">
              <w:r w:rsidRPr="001E51B1" w:rsidDel="00A8428B">
                <w:rPr>
                  <w:rFonts w:ascii="Times New Roman" w:eastAsia="Times New Roman" w:hAnsi="Times New Roman" w:cs="Times New Roman"/>
                  <w:sz w:val="20"/>
                  <w:szCs w:val="20"/>
                  <w:lang w:eastAsia="en-GB"/>
                </w:rPr>
                <w:delText>Motor vehicle liability insurance</w:delText>
              </w:r>
            </w:del>
          </w:p>
          <w:p w:rsidR="00312CEC" w:rsidRPr="001E51B1" w:rsidDel="00A8428B" w:rsidRDefault="00312CEC" w:rsidP="001E51B1">
            <w:pPr>
              <w:pStyle w:val="ListParagraph"/>
              <w:numPr>
                <w:ilvl w:val="0"/>
                <w:numId w:val="6"/>
              </w:numPr>
              <w:spacing w:after="0" w:line="240" w:lineRule="auto"/>
              <w:ind w:left="435" w:hanging="426"/>
              <w:rPr>
                <w:del w:id="473" w:author="Author"/>
                <w:rFonts w:ascii="Times New Roman" w:eastAsia="Times New Roman" w:hAnsi="Times New Roman" w:cs="Times New Roman"/>
                <w:sz w:val="20"/>
                <w:szCs w:val="20"/>
                <w:lang w:eastAsia="en-GB"/>
              </w:rPr>
            </w:pPr>
            <w:del w:id="474" w:author="Author">
              <w:r w:rsidRPr="001E51B1" w:rsidDel="00A8428B">
                <w:rPr>
                  <w:rFonts w:ascii="Times New Roman" w:eastAsia="Times New Roman" w:hAnsi="Times New Roman" w:cs="Times New Roman"/>
                  <w:sz w:val="20"/>
                  <w:szCs w:val="20"/>
                  <w:lang w:eastAsia="en-GB"/>
                </w:rPr>
                <w:delText>Other motor insurance</w:delText>
              </w:r>
            </w:del>
          </w:p>
          <w:p w:rsidR="00312CEC" w:rsidRPr="001E51B1" w:rsidDel="00A8428B" w:rsidRDefault="00312CEC" w:rsidP="001E51B1">
            <w:pPr>
              <w:pStyle w:val="ListParagraph"/>
              <w:numPr>
                <w:ilvl w:val="0"/>
                <w:numId w:val="6"/>
              </w:numPr>
              <w:spacing w:after="0" w:line="240" w:lineRule="auto"/>
              <w:ind w:left="435" w:hanging="426"/>
              <w:rPr>
                <w:del w:id="475" w:author="Author"/>
                <w:rFonts w:ascii="Times New Roman" w:eastAsia="Times New Roman" w:hAnsi="Times New Roman" w:cs="Times New Roman"/>
                <w:sz w:val="20"/>
                <w:szCs w:val="20"/>
                <w:lang w:eastAsia="en-GB"/>
              </w:rPr>
            </w:pPr>
            <w:del w:id="476" w:author="Author">
              <w:r w:rsidRPr="001E51B1" w:rsidDel="00A8428B">
                <w:rPr>
                  <w:rFonts w:ascii="Times New Roman" w:eastAsia="Times New Roman" w:hAnsi="Times New Roman" w:cs="Times New Roman"/>
                  <w:sz w:val="20"/>
                  <w:szCs w:val="20"/>
                  <w:lang w:eastAsia="en-GB"/>
                </w:rPr>
                <w:delText>Marine, aviation and transport insurance</w:delText>
              </w:r>
            </w:del>
          </w:p>
          <w:p w:rsidR="00312CEC" w:rsidRPr="001E51B1" w:rsidDel="00A8428B" w:rsidRDefault="00312CEC" w:rsidP="001E51B1">
            <w:pPr>
              <w:pStyle w:val="ListParagraph"/>
              <w:numPr>
                <w:ilvl w:val="0"/>
                <w:numId w:val="6"/>
              </w:numPr>
              <w:spacing w:after="0" w:line="240" w:lineRule="auto"/>
              <w:ind w:left="435" w:hanging="426"/>
              <w:rPr>
                <w:del w:id="477" w:author="Author"/>
                <w:rFonts w:ascii="Times New Roman" w:eastAsia="Times New Roman" w:hAnsi="Times New Roman" w:cs="Times New Roman"/>
                <w:sz w:val="20"/>
                <w:szCs w:val="20"/>
                <w:lang w:eastAsia="en-GB"/>
              </w:rPr>
            </w:pPr>
            <w:del w:id="478" w:author="Author">
              <w:r w:rsidRPr="001E51B1" w:rsidDel="00A8428B">
                <w:rPr>
                  <w:rFonts w:ascii="Times New Roman" w:eastAsia="Times New Roman" w:hAnsi="Times New Roman" w:cs="Times New Roman"/>
                  <w:sz w:val="20"/>
                  <w:szCs w:val="20"/>
                  <w:lang w:eastAsia="en-GB"/>
                </w:rPr>
                <w:delText>Fire and other damage to property insurance</w:delText>
              </w:r>
            </w:del>
          </w:p>
          <w:p w:rsidR="00312CEC" w:rsidRPr="001E51B1" w:rsidDel="00A8428B" w:rsidRDefault="00312CEC" w:rsidP="001E51B1">
            <w:pPr>
              <w:pStyle w:val="ListParagraph"/>
              <w:numPr>
                <w:ilvl w:val="0"/>
                <w:numId w:val="6"/>
              </w:numPr>
              <w:spacing w:after="0" w:line="240" w:lineRule="auto"/>
              <w:ind w:left="435" w:hanging="426"/>
              <w:rPr>
                <w:del w:id="479" w:author="Author"/>
                <w:rFonts w:ascii="Times New Roman" w:eastAsia="Times New Roman" w:hAnsi="Times New Roman" w:cs="Times New Roman"/>
                <w:sz w:val="20"/>
                <w:szCs w:val="20"/>
                <w:lang w:eastAsia="en-GB"/>
              </w:rPr>
            </w:pPr>
            <w:del w:id="480" w:author="Author">
              <w:r w:rsidRPr="001E51B1" w:rsidDel="00A8428B">
                <w:rPr>
                  <w:rFonts w:ascii="Times New Roman" w:eastAsia="Times New Roman" w:hAnsi="Times New Roman" w:cs="Times New Roman"/>
                  <w:sz w:val="20"/>
                  <w:szCs w:val="20"/>
                  <w:lang w:eastAsia="en-GB"/>
                </w:rPr>
                <w:delText>General liability insurance</w:delText>
              </w:r>
            </w:del>
          </w:p>
          <w:p w:rsidR="00312CEC" w:rsidRPr="001E51B1" w:rsidDel="00A8428B" w:rsidRDefault="00312CEC" w:rsidP="001E51B1">
            <w:pPr>
              <w:pStyle w:val="ListParagraph"/>
              <w:numPr>
                <w:ilvl w:val="0"/>
                <w:numId w:val="6"/>
              </w:numPr>
              <w:spacing w:after="0" w:line="240" w:lineRule="auto"/>
              <w:ind w:left="435" w:hanging="426"/>
              <w:rPr>
                <w:del w:id="481" w:author="Author"/>
                <w:rFonts w:ascii="Times New Roman" w:eastAsia="Times New Roman" w:hAnsi="Times New Roman" w:cs="Times New Roman"/>
                <w:sz w:val="20"/>
                <w:szCs w:val="20"/>
                <w:lang w:eastAsia="en-GB"/>
              </w:rPr>
            </w:pPr>
            <w:del w:id="482" w:author="Author">
              <w:r w:rsidRPr="001E51B1" w:rsidDel="00A8428B">
                <w:rPr>
                  <w:rFonts w:ascii="Times New Roman" w:eastAsia="Times New Roman" w:hAnsi="Times New Roman" w:cs="Times New Roman"/>
                  <w:sz w:val="20"/>
                  <w:szCs w:val="20"/>
                  <w:lang w:eastAsia="en-GB"/>
                </w:rPr>
                <w:delText>Credit and suretyship insurance</w:delText>
              </w:r>
            </w:del>
          </w:p>
          <w:p w:rsidR="00312CEC" w:rsidRPr="001E51B1" w:rsidDel="00A8428B" w:rsidRDefault="00312CEC" w:rsidP="001E51B1">
            <w:pPr>
              <w:pStyle w:val="ListParagraph"/>
              <w:numPr>
                <w:ilvl w:val="0"/>
                <w:numId w:val="6"/>
              </w:numPr>
              <w:spacing w:after="0" w:line="240" w:lineRule="auto"/>
              <w:ind w:left="435" w:hanging="426"/>
              <w:rPr>
                <w:del w:id="483" w:author="Author"/>
                <w:rFonts w:ascii="Times New Roman" w:eastAsia="Times New Roman" w:hAnsi="Times New Roman" w:cs="Times New Roman"/>
                <w:sz w:val="20"/>
                <w:szCs w:val="20"/>
                <w:lang w:eastAsia="en-GB"/>
              </w:rPr>
            </w:pPr>
            <w:del w:id="484" w:author="Author">
              <w:r w:rsidRPr="001E51B1" w:rsidDel="00A8428B">
                <w:rPr>
                  <w:rFonts w:ascii="Times New Roman" w:eastAsia="Times New Roman" w:hAnsi="Times New Roman" w:cs="Times New Roman"/>
                  <w:sz w:val="20"/>
                  <w:szCs w:val="20"/>
                  <w:lang w:eastAsia="en-GB"/>
                </w:rPr>
                <w:delText>Legal  expenses insurance</w:delText>
              </w:r>
            </w:del>
          </w:p>
          <w:p w:rsidR="00312CEC" w:rsidRPr="001E51B1" w:rsidDel="00A8428B" w:rsidRDefault="00312CEC" w:rsidP="001E51B1">
            <w:pPr>
              <w:pStyle w:val="ListParagraph"/>
              <w:numPr>
                <w:ilvl w:val="0"/>
                <w:numId w:val="6"/>
              </w:numPr>
              <w:spacing w:after="0" w:line="240" w:lineRule="auto"/>
              <w:ind w:left="435" w:hanging="426"/>
              <w:rPr>
                <w:del w:id="485" w:author="Author"/>
                <w:rFonts w:ascii="Times New Roman" w:eastAsia="Times New Roman" w:hAnsi="Times New Roman" w:cs="Times New Roman"/>
                <w:sz w:val="20"/>
                <w:szCs w:val="20"/>
                <w:lang w:eastAsia="en-GB"/>
              </w:rPr>
            </w:pPr>
            <w:del w:id="486" w:author="Author">
              <w:r w:rsidRPr="001E51B1" w:rsidDel="00A8428B">
                <w:rPr>
                  <w:rFonts w:ascii="Times New Roman" w:eastAsia="Times New Roman" w:hAnsi="Times New Roman" w:cs="Times New Roman"/>
                  <w:sz w:val="20"/>
                  <w:szCs w:val="20"/>
                  <w:lang w:eastAsia="en-GB"/>
                </w:rPr>
                <w:delText>Assistance</w:delText>
              </w:r>
            </w:del>
          </w:p>
          <w:p w:rsidR="00312CEC" w:rsidRPr="001E51B1" w:rsidDel="00A8428B" w:rsidRDefault="00312CEC" w:rsidP="001E51B1">
            <w:pPr>
              <w:pStyle w:val="ListParagraph"/>
              <w:numPr>
                <w:ilvl w:val="0"/>
                <w:numId w:val="6"/>
              </w:numPr>
              <w:spacing w:after="0" w:line="240" w:lineRule="auto"/>
              <w:ind w:left="435" w:hanging="426"/>
              <w:rPr>
                <w:del w:id="487" w:author="Author"/>
                <w:rFonts w:ascii="Times New Roman" w:eastAsia="Times New Roman" w:hAnsi="Times New Roman" w:cs="Times New Roman"/>
                <w:sz w:val="20"/>
                <w:szCs w:val="20"/>
                <w:lang w:eastAsia="en-GB"/>
              </w:rPr>
            </w:pPr>
            <w:del w:id="488" w:author="Author">
              <w:r w:rsidRPr="001E51B1" w:rsidDel="00A8428B">
                <w:rPr>
                  <w:rFonts w:ascii="Times New Roman" w:eastAsia="Times New Roman" w:hAnsi="Times New Roman" w:cs="Times New Roman"/>
                  <w:sz w:val="20"/>
                  <w:szCs w:val="20"/>
                  <w:lang w:eastAsia="en-GB"/>
                </w:rPr>
                <w:delText>Miscellaneous financial loss</w:delText>
              </w:r>
            </w:del>
          </w:p>
          <w:p w:rsidR="00312CEC" w:rsidRPr="001E51B1" w:rsidDel="00A8428B" w:rsidRDefault="00312CEC" w:rsidP="001E51B1">
            <w:pPr>
              <w:pStyle w:val="ListParagraph"/>
              <w:numPr>
                <w:ilvl w:val="0"/>
                <w:numId w:val="6"/>
              </w:numPr>
              <w:spacing w:after="0" w:line="240" w:lineRule="auto"/>
              <w:ind w:left="435" w:hanging="426"/>
              <w:rPr>
                <w:del w:id="489" w:author="Author"/>
                <w:rFonts w:ascii="Times New Roman" w:eastAsia="Times New Roman" w:hAnsi="Times New Roman" w:cs="Times New Roman"/>
                <w:sz w:val="20"/>
                <w:szCs w:val="20"/>
                <w:lang w:eastAsia="en-GB"/>
              </w:rPr>
            </w:pPr>
            <w:del w:id="490" w:author="Author">
              <w:r w:rsidRPr="001E51B1" w:rsidDel="00A8428B">
                <w:rPr>
                  <w:rFonts w:ascii="Times New Roman" w:eastAsia="Times New Roman" w:hAnsi="Times New Roman" w:cs="Times New Roman"/>
                  <w:sz w:val="20"/>
                  <w:szCs w:val="20"/>
                  <w:lang w:eastAsia="en-GB"/>
                </w:rPr>
                <w:delText>Health</w:delText>
              </w:r>
            </w:del>
          </w:p>
          <w:p w:rsidR="00312CEC" w:rsidRPr="001E51B1" w:rsidDel="00A8428B" w:rsidRDefault="00312CEC" w:rsidP="001E51B1">
            <w:pPr>
              <w:pStyle w:val="ListParagraph"/>
              <w:numPr>
                <w:ilvl w:val="0"/>
                <w:numId w:val="6"/>
              </w:numPr>
              <w:spacing w:after="0" w:line="240" w:lineRule="auto"/>
              <w:ind w:left="435" w:hanging="426"/>
              <w:rPr>
                <w:del w:id="491" w:author="Author"/>
                <w:rFonts w:ascii="Times New Roman" w:eastAsia="Times New Roman" w:hAnsi="Times New Roman" w:cs="Times New Roman"/>
                <w:sz w:val="20"/>
                <w:szCs w:val="20"/>
                <w:lang w:eastAsia="en-GB"/>
              </w:rPr>
            </w:pPr>
            <w:del w:id="492" w:author="Author">
              <w:r w:rsidRPr="001E51B1" w:rsidDel="00A8428B">
                <w:rPr>
                  <w:rFonts w:ascii="Times New Roman" w:eastAsia="Times New Roman" w:hAnsi="Times New Roman" w:cs="Times New Roman"/>
                  <w:sz w:val="20"/>
                  <w:szCs w:val="20"/>
                  <w:lang w:eastAsia="en-GB"/>
                </w:rPr>
                <w:delText xml:space="preserve">Property </w:delText>
              </w:r>
            </w:del>
          </w:p>
          <w:p w:rsidR="00312CEC" w:rsidRPr="001E51B1" w:rsidDel="00A8428B" w:rsidRDefault="00312CEC" w:rsidP="001E51B1">
            <w:pPr>
              <w:pStyle w:val="ListParagraph"/>
              <w:numPr>
                <w:ilvl w:val="0"/>
                <w:numId w:val="6"/>
              </w:numPr>
              <w:spacing w:after="0" w:line="240" w:lineRule="auto"/>
              <w:ind w:left="435" w:hanging="426"/>
              <w:rPr>
                <w:del w:id="493" w:author="Author"/>
                <w:rFonts w:ascii="Times New Roman" w:eastAsia="Times New Roman" w:hAnsi="Times New Roman" w:cs="Times New Roman"/>
                <w:sz w:val="20"/>
                <w:szCs w:val="20"/>
                <w:lang w:eastAsia="en-GB"/>
              </w:rPr>
            </w:pPr>
            <w:del w:id="494" w:author="Author">
              <w:r w:rsidRPr="001E51B1" w:rsidDel="00A8428B">
                <w:rPr>
                  <w:rFonts w:ascii="Times New Roman" w:eastAsia="Times New Roman" w:hAnsi="Times New Roman" w:cs="Times New Roman"/>
                  <w:sz w:val="20"/>
                  <w:szCs w:val="20"/>
                  <w:lang w:eastAsia="en-GB"/>
                </w:rPr>
                <w:delText>Casualty</w:delText>
              </w:r>
            </w:del>
          </w:p>
          <w:p w:rsidR="00312CEC" w:rsidRPr="001E51B1" w:rsidDel="00A8428B" w:rsidRDefault="00312CEC" w:rsidP="001E51B1">
            <w:pPr>
              <w:pStyle w:val="ListParagraph"/>
              <w:numPr>
                <w:ilvl w:val="0"/>
                <w:numId w:val="6"/>
              </w:numPr>
              <w:spacing w:after="0" w:line="240" w:lineRule="auto"/>
              <w:ind w:left="435" w:hanging="426"/>
              <w:rPr>
                <w:del w:id="495" w:author="Author"/>
                <w:rFonts w:ascii="Times New Roman" w:eastAsia="Times New Roman" w:hAnsi="Times New Roman" w:cs="Times New Roman"/>
                <w:sz w:val="20"/>
                <w:szCs w:val="20"/>
                <w:lang w:eastAsia="en-GB"/>
              </w:rPr>
            </w:pPr>
            <w:del w:id="496" w:author="Author">
              <w:r w:rsidRPr="001E51B1" w:rsidDel="00A8428B">
                <w:rPr>
                  <w:rFonts w:ascii="Times New Roman" w:eastAsia="Times New Roman" w:hAnsi="Times New Roman" w:cs="Times New Roman"/>
                  <w:sz w:val="20"/>
                  <w:szCs w:val="20"/>
                  <w:lang w:eastAsia="en-GB"/>
                </w:rPr>
                <w:delText>Marine, aviation, transport</w:delText>
              </w:r>
            </w:del>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Insurance with profit participation</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Index-linked and unit-linked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Other life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Life reinsurance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Health insurance</w:t>
            </w:r>
          </w:p>
          <w:p w:rsidR="00457F90"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sz w:val="20"/>
                <w:szCs w:val="20"/>
                <w:lang w:eastAsia="en-GB"/>
              </w:rPr>
              <w:t>Health reinsurance</w:t>
            </w:r>
          </w:p>
          <w:p w:rsidR="00D06733" w:rsidRPr="001E51B1" w:rsidRDefault="00D06733" w:rsidP="001E51B1">
            <w:pPr>
              <w:spacing w:after="0" w:line="240" w:lineRule="auto"/>
              <w:ind w:left="435" w:hanging="426"/>
              <w:rPr>
                <w:rFonts w:ascii="Times New Roman" w:eastAsia="Times New Roman" w:hAnsi="Times New Roman" w:cs="Times New Roman"/>
                <w:color w:val="000000"/>
                <w:sz w:val="20"/>
                <w:szCs w:val="20"/>
                <w:lang w:eastAsia="en-GB"/>
              </w:rPr>
            </w:pPr>
          </w:p>
          <w:p w:rsidR="00312CEC" w:rsidRPr="001E51B1" w:rsidRDefault="00312CEC">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BB7862" w:rsidRPr="001E51B1" w:rsidRDefault="00BB7862">
      <w:pPr>
        <w:rPr>
          <w:rFonts w:ascii="Times New Roman" w:hAnsi="Times New Roman" w:cs="Times New Roman"/>
          <w:sz w:val="20"/>
          <w:szCs w:val="20"/>
        </w:rPr>
      </w:pPr>
    </w:p>
    <w:p w:rsidR="00312CEC" w:rsidRPr="001E51B1" w:rsidRDefault="00312CEC">
      <w:pPr>
        <w:rPr>
          <w:rFonts w:ascii="Times New Roman" w:hAnsi="Times New Roman" w:cs="Times New Roman"/>
          <w:sz w:val="20"/>
          <w:szCs w:val="20"/>
        </w:rPr>
      </w:pPr>
    </w:p>
    <w:sectPr w:rsidR="00312CEC" w:rsidRPr="001E51B1"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21C41"/>
    <w:rsid w:val="000138F5"/>
    <w:rsid w:val="00055BEA"/>
    <w:rsid w:val="00072347"/>
    <w:rsid w:val="00072A8B"/>
    <w:rsid w:val="000772CF"/>
    <w:rsid w:val="001134C2"/>
    <w:rsid w:val="00135CCE"/>
    <w:rsid w:val="00190E43"/>
    <w:rsid w:val="00195024"/>
    <w:rsid w:val="001A7774"/>
    <w:rsid w:val="001A7D96"/>
    <w:rsid w:val="001C764C"/>
    <w:rsid w:val="001E51B1"/>
    <w:rsid w:val="00214695"/>
    <w:rsid w:val="002A38BE"/>
    <w:rsid w:val="00310AD6"/>
    <w:rsid w:val="00312CEC"/>
    <w:rsid w:val="0034075A"/>
    <w:rsid w:val="00352929"/>
    <w:rsid w:val="003C2699"/>
    <w:rsid w:val="00450002"/>
    <w:rsid w:val="0045278C"/>
    <w:rsid w:val="00457F90"/>
    <w:rsid w:val="005975CC"/>
    <w:rsid w:val="00621C41"/>
    <w:rsid w:val="00670DC3"/>
    <w:rsid w:val="006D461E"/>
    <w:rsid w:val="006F2D90"/>
    <w:rsid w:val="007074AA"/>
    <w:rsid w:val="00782B77"/>
    <w:rsid w:val="007947AB"/>
    <w:rsid w:val="007C23F2"/>
    <w:rsid w:val="00853C27"/>
    <w:rsid w:val="008D1352"/>
    <w:rsid w:val="009350D6"/>
    <w:rsid w:val="009C335C"/>
    <w:rsid w:val="009E6398"/>
    <w:rsid w:val="00A16F09"/>
    <w:rsid w:val="00A35CBD"/>
    <w:rsid w:val="00A40A27"/>
    <w:rsid w:val="00A8428B"/>
    <w:rsid w:val="00AC14BC"/>
    <w:rsid w:val="00B04B07"/>
    <w:rsid w:val="00B23A54"/>
    <w:rsid w:val="00BB7862"/>
    <w:rsid w:val="00BC55BA"/>
    <w:rsid w:val="00D06733"/>
    <w:rsid w:val="00D07AE3"/>
    <w:rsid w:val="00D2109D"/>
    <w:rsid w:val="00DC4E0A"/>
    <w:rsid w:val="00DD0121"/>
    <w:rsid w:val="00DD516A"/>
    <w:rsid w:val="00E90028"/>
    <w:rsid w:val="00EA20C9"/>
    <w:rsid w:val="00EB3FA6"/>
    <w:rsid w:val="00F036ED"/>
    <w:rsid w:val="00F362A4"/>
    <w:rsid w:val="00F64D12"/>
    <w:rsid w:val="00F7091E"/>
    <w:rsid w:val="00F71E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952783915">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BB84D-3E7D-49E7-91D4-E499AB64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1950</Words>
  <Characters>11117</Characters>
  <Application>Microsoft Office Word</Application>
  <DocSecurity>0</DocSecurity>
  <Lines>92</Lines>
  <Paragraphs>26</Paragraphs>
  <ScaleCrop>false</ScaleCrop>
  <Company/>
  <LinksUpToDate>false</LinksUpToDate>
  <CharactersWithSpaces>13041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2015-07-02T21:24:00Z</dcterms:created>
  <dcterms:modified xsi:type="dcterms:W3CDTF">2015-08-18T13:56:00Z</dcterms:modified>
</cp:coreProperties>
</file>